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A17E8" w14:textId="77777777" w:rsidR="002F5916" w:rsidRDefault="002F5916" w:rsidP="002F5916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18"/>
          <w:szCs w:val="18"/>
          <w:lang w:eastAsia="ar-SA"/>
        </w:rPr>
      </w:pPr>
      <w:r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                                                            </w:t>
      </w:r>
    </w:p>
    <w:p w14:paraId="43441E6E" w14:textId="5D353A05" w:rsidR="009A1090" w:rsidRPr="00C71603" w:rsidRDefault="002F5916" w:rsidP="002F5916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ar-SA"/>
        </w:rPr>
      </w:pPr>
      <w:r w:rsidRPr="00A85D49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                                                                      </w:t>
      </w:r>
      <w:r w:rsidR="009A1090" w:rsidRPr="00A85D49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</w:t>
      </w:r>
      <w:r w:rsidR="0091536F" w:rsidRPr="00A85D49">
        <w:rPr>
          <w:rFonts w:ascii="Arial" w:eastAsia="Times New Roman" w:hAnsi="Arial" w:cs="Arial"/>
          <w:b/>
          <w:sz w:val="18"/>
          <w:szCs w:val="18"/>
          <w:lang w:eastAsia="ar-SA"/>
        </w:rPr>
        <w:t>3</w:t>
      </w:r>
      <w:r w:rsidR="009A1090" w:rsidRPr="00A85D49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 do SWZ</w:t>
      </w:r>
      <w:r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                                      </w:t>
      </w:r>
      <w:r w:rsidRPr="002F5916">
        <w:rPr>
          <w:rFonts w:ascii="Arial" w:eastAsia="Calibri" w:hAnsi="Arial" w:cs="Arial"/>
          <w:i/>
          <w:iCs/>
          <w:sz w:val="16"/>
          <w:szCs w:val="16"/>
          <w:lang w:bidi="en-US"/>
        </w:rPr>
        <w:t>SWZ/243-325/2025</w:t>
      </w:r>
      <w:r>
        <w:rPr>
          <w:rFonts w:ascii="Arial" w:eastAsia="Calibri" w:hAnsi="Arial" w:cs="Arial"/>
          <w:sz w:val="16"/>
          <w:szCs w:val="16"/>
          <w:lang w:bidi="en-US"/>
        </w:rPr>
        <w:t xml:space="preserve">                                      </w:t>
      </w:r>
      <w:r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          </w:t>
      </w:r>
    </w:p>
    <w:p w14:paraId="0214B1D7" w14:textId="77777777" w:rsidR="002F5916" w:rsidRDefault="002F5916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4E26C138" w14:textId="547405F0"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14:paraId="3FCF5F9B" w14:textId="77777777" w:rsidR="00CE1ACA" w:rsidRDefault="00CE1ACA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12BF4BD8" w14:textId="77777777" w:rsidR="009A1090" w:rsidRPr="00086B04" w:rsidRDefault="009A1090" w:rsidP="009A1090">
      <w:pPr>
        <w:pStyle w:val="NormalnyWeb"/>
        <w:spacing w:before="0"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I. Nazwa urządzenia: </w:t>
      </w:r>
      <w:r w:rsidR="00A77DF9" w:rsidRPr="00086B04">
        <w:rPr>
          <w:rFonts w:ascii="Arial" w:hAnsi="Arial" w:cs="Arial"/>
          <w:b/>
          <w:color w:val="000000"/>
          <w:sz w:val="20"/>
          <w:szCs w:val="20"/>
        </w:rPr>
        <w:t>Detektor wyładowań koronowych wraz z jednostka pomiarową</w:t>
      </w:r>
      <w:r w:rsidRPr="00086B0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77DF9" w:rsidRPr="00086B04">
        <w:rPr>
          <w:rFonts w:ascii="Arial" w:hAnsi="Arial" w:cs="Arial"/>
          <w:b/>
          <w:color w:val="000000"/>
          <w:sz w:val="20"/>
          <w:szCs w:val="20"/>
        </w:rPr>
        <w:t>–</w:t>
      </w:r>
      <w:r w:rsidRPr="00086B0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77DF9" w:rsidRPr="00086B04">
        <w:rPr>
          <w:rFonts w:ascii="Arial" w:hAnsi="Arial" w:cs="Arial"/>
          <w:b/>
          <w:color w:val="000000"/>
          <w:sz w:val="20"/>
          <w:szCs w:val="20"/>
        </w:rPr>
        <w:t xml:space="preserve">1 </w:t>
      </w:r>
      <w:r w:rsidRPr="00086B04">
        <w:rPr>
          <w:rFonts w:ascii="Arial" w:hAnsi="Arial" w:cs="Arial"/>
          <w:b/>
          <w:color w:val="000000"/>
          <w:sz w:val="20"/>
          <w:szCs w:val="20"/>
        </w:rPr>
        <w:t>szt.</w:t>
      </w:r>
    </w:p>
    <w:p w14:paraId="4FCD4EFF" w14:textId="77777777" w:rsidR="009A1090" w:rsidRPr="000E3B74" w:rsidRDefault="009A1090" w:rsidP="009A1090">
      <w:pPr>
        <w:pStyle w:val="NormalnyWeb"/>
        <w:spacing w:before="0" w:after="0"/>
        <w:rPr>
          <w:rFonts w:ascii="Arial" w:hAnsi="Arial" w:cs="Arial"/>
          <w:bCs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C71603">
        <w:rPr>
          <w:rFonts w:ascii="Arial" w:hAnsi="Arial" w:cs="Arial"/>
          <w:color w:val="000000"/>
          <w:sz w:val="20"/>
          <w:szCs w:val="20"/>
        </w:rPr>
        <w:t xml:space="preserve">dla Katedry </w:t>
      </w:r>
      <w:r w:rsidR="00A77DF9">
        <w:rPr>
          <w:rFonts w:ascii="Arial" w:hAnsi="Arial" w:cs="Arial"/>
          <w:color w:val="000000"/>
          <w:sz w:val="20"/>
          <w:szCs w:val="20"/>
        </w:rPr>
        <w:t>K25</w:t>
      </w:r>
    </w:p>
    <w:p w14:paraId="125C68F4" w14:textId="1684E822" w:rsidR="009A1090" w:rsidRDefault="009A1090" w:rsidP="00A77DF9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A77DF9">
        <w:rPr>
          <w:rFonts w:ascii="Arial" w:hAnsi="Arial" w:cs="Arial"/>
          <w:bCs/>
          <w:color w:val="000000"/>
          <w:sz w:val="20"/>
          <w:szCs w:val="20"/>
        </w:rPr>
        <w:t>detektor do jednostki chromatograficznej wraz z t</w:t>
      </w:r>
      <w:r w:rsidR="00086B04">
        <w:rPr>
          <w:rFonts w:ascii="Arial" w:hAnsi="Arial" w:cs="Arial"/>
          <w:bCs/>
          <w:color w:val="000000"/>
          <w:sz w:val="20"/>
          <w:szCs w:val="20"/>
        </w:rPr>
        <w:t>ą</w:t>
      </w:r>
      <w:r w:rsidR="00A77DF9">
        <w:rPr>
          <w:rFonts w:ascii="Arial" w:hAnsi="Arial" w:cs="Arial"/>
          <w:bCs/>
          <w:color w:val="000000"/>
          <w:sz w:val="20"/>
          <w:szCs w:val="20"/>
        </w:rPr>
        <w:t xml:space="preserve"> jednostką</w:t>
      </w:r>
    </w:p>
    <w:p w14:paraId="7E3303B9" w14:textId="77777777" w:rsidR="009A1090" w:rsidRDefault="009A1090" w:rsidP="009A1090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773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450"/>
        <w:gridCol w:w="4678"/>
      </w:tblGrid>
      <w:tr w:rsidR="009A1090" w14:paraId="7D6EE2D2" w14:textId="77777777" w:rsidTr="0091536F">
        <w:tc>
          <w:tcPr>
            <w:tcW w:w="9773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0622BB0F" w14:textId="77777777" w:rsidR="009A1090" w:rsidRDefault="009A1090" w:rsidP="00CB6392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1266ECB3" w14:textId="77777777" w:rsidTr="0091536F">
        <w:trPr>
          <w:trHeight w:val="481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22009138" w14:textId="77777777" w:rsidR="009A1090" w:rsidRDefault="009A1090" w:rsidP="00431BBE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450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0ACFDFCC" w14:textId="77777777" w:rsidR="009A1090" w:rsidRDefault="009A1090" w:rsidP="00431BB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678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3C94F67" w14:textId="77777777" w:rsidR="009A1090" w:rsidRDefault="009A1090" w:rsidP="00431BBE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3CF80865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9A1090" w14:paraId="1A14CEBF" w14:textId="77777777" w:rsidTr="0091536F">
        <w:trPr>
          <w:trHeight w:val="3134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19358FC" w14:textId="77777777" w:rsidR="009A1090" w:rsidRDefault="009A1090" w:rsidP="00431BBE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450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5CC979BC" w14:textId="77777777" w:rsidR="00086B04" w:rsidRPr="003A792B" w:rsidRDefault="00086B04" w:rsidP="00444CF7">
            <w:pPr>
              <w:shd w:val="clear" w:color="auto" w:fill="FFFFFF"/>
              <w:suppressAutoHyphens/>
              <w:spacing w:after="0" w:line="276" w:lineRule="auto"/>
              <w:ind w:left="368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A792B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Sprzęt powinien charakteryzować się co najmniej następującymi parametrami:</w:t>
            </w:r>
          </w:p>
          <w:p w14:paraId="3850185C" w14:textId="77777777" w:rsidR="009A1090" w:rsidRPr="003A792B" w:rsidRDefault="009A1090" w:rsidP="00444CF7">
            <w:pPr>
              <w:pStyle w:val="Tekstpodstawowy21"/>
              <w:spacing w:before="0" w:after="0" w:line="276" w:lineRule="auto"/>
              <w:ind w:left="720"/>
              <w:rPr>
                <w:rFonts w:ascii="Arial" w:hAnsi="Arial" w:cs="Arial"/>
                <w:b w:val="0"/>
                <w:bCs w:val="0"/>
                <w:i w:val="0"/>
                <w:iCs/>
                <w:color w:val="000000"/>
              </w:rPr>
            </w:pPr>
          </w:p>
          <w:p w14:paraId="73C34CF2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Detektor wyładowań koronowych</w:t>
            </w:r>
          </w:p>
          <w:p w14:paraId="266BE3B7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•</w:t>
            </w:r>
            <w:r w:rsidRPr="003A792B">
              <w:rPr>
                <w:rFonts w:ascii="Arial" w:hAnsi="Arial" w:cs="Arial"/>
                <w:sz w:val="18"/>
                <w:szCs w:val="18"/>
              </w:rPr>
              <w:tab/>
              <w:t>Odpowiedz detektora: niezależna od budowy chemicznej</w:t>
            </w:r>
          </w:p>
          <w:p w14:paraId="140BAA71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•</w:t>
            </w:r>
            <w:r w:rsidRPr="003A792B">
              <w:rPr>
                <w:rFonts w:ascii="Arial" w:hAnsi="Arial" w:cs="Arial"/>
                <w:sz w:val="18"/>
                <w:szCs w:val="18"/>
              </w:rPr>
              <w:tab/>
              <w:t>Regulowana temperatura odparowania w zakresie min.: +35°C, 50°C lub 70 °C</w:t>
            </w:r>
          </w:p>
          <w:p w14:paraId="1E96650E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•</w:t>
            </w:r>
            <w:r w:rsidRPr="003A792B">
              <w:rPr>
                <w:rFonts w:ascii="Arial" w:hAnsi="Arial" w:cs="Arial"/>
                <w:sz w:val="18"/>
                <w:szCs w:val="18"/>
              </w:rPr>
              <w:tab/>
              <w:t>Częstotliwość zbierania danych regulowana w zakresie do 100 Hz</w:t>
            </w:r>
          </w:p>
          <w:p w14:paraId="0AAF7FD0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•</w:t>
            </w:r>
            <w:r w:rsidRPr="003A792B">
              <w:rPr>
                <w:rFonts w:ascii="Arial" w:hAnsi="Arial" w:cs="Arial"/>
                <w:sz w:val="18"/>
                <w:szCs w:val="18"/>
              </w:rPr>
              <w:tab/>
              <w:t>Zakres przepływu fazy ruchomej: min.0.02 - 2 ml/min</w:t>
            </w:r>
          </w:p>
          <w:p w14:paraId="09C70B1C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•</w:t>
            </w:r>
            <w:r w:rsidRPr="003A792B">
              <w:rPr>
                <w:rFonts w:ascii="Arial" w:hAnsi="Arial" w:cs="Arial"/>
                <w:sz w:val="18"/>
                <w:szCs w:val="18"/>
              </w:rPr>
              <w:tab/>
              <w:t>Gaz: azot lub skompresowane czyste powietrze</w:t>
            </w:r>
          </w:p>
          <w:p w14:paraId="3401DBA8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•</w:t>
            </w:r>
            <w:r w:rsidRPr="003A792B">
              <w:rPr>
                <w:rFonts w:ascii="Arial" w:hAnsi="Arial" w:cs="Arial"/>
                <w:sz w:val="18"/>
                <w:szCs w:val="18"/>
              </w:rPr>
              <w:tab/>
              <w:t>Ciśnienie gazu w zakresie 4.8 – 5.5 bar</w:t>
            </w:r>
          </w:p>
          <w:p w14:paraId="4654957F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•</w:t>
            </w:r>
            <w:r w:rsidRPr="003A792B">
              <w:rPr>
                <w:rFonts w:ascii="Arial" w:hAnsi="Arial" w:cs="Arial"/>
                <w:sz w:val="18"/>
                <w:szCs w:val="18"/>
              </w:rPr>
              <w:tab/>
              <w:t xml:space="preserve">Zakres sygnału co najmniej od1 </w:t>
            </w:r>
            <w:proofErr w:type="spellStart"/>
            <w:r w:rsidRPr="003A792B">
              <w:rPr>
                <w:rFonts w:ascii="Arial" w:hAnsi="Arial" w:cs="Arial"/>
                <w:sz w:val="18"/>
                <w:szCs w:val="18"/>
              </w:rPr>
              <w:t>pA</w:t>
            </w:r>
            <w:proofErr w:type="spellEnd"/>
            <w:r w:rsidRPr="003A792B">
              <w:rPr>
                <w:rFonts w:ascii="Arial" w:hAnsi="Arial" w:cs="Arial"/>
                <w:sz w:val="18"/>
                <w:szCs w:val="18"/>
              </w:rPr>
              <w:t xml:space="preserve"> do 500 </w:t>
            </w:r>
            <w:proofErr w:type="spellStart"/>
            <w:r w:rsidRPr="003A792B">
              <w:rPr>
                <w:rFonts w:ascii="Arial" w:hAnsi="Arial" w:cs="Arial"/>
                <w:sz w:val="18"/>
                <w:szCs w:val="18"/>
              </w:rPr>
              <w:t>pA</w:t>
            </w:r>
            <w:proofErr w:type="spellEnd"/>
            <w:r w:rsidRPr="003A792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5F7FE55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•</w:t>
            </w:r>
            <w:r w:rsidRPr="003A792B">
              <w:rPr>
                <w:rFonts w:ascii="Arial" w:hAnsi="Arial" w:cs="Arial"/>
                <w:sz w:val="18"/>
                <w:szCs w:val="18"/>
              </w:rPr>
              <w:tab/>
              <w:t xml:space="preserve">Możliwość oznaczeń ilościowych w szerokim zakresie stężeń </w:t>
            </w:r>
          </w:p>
          <w:p w14:paraId="05E4CA84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Możliwość pracy w gradiencie</w:t>
            </w:r>
          </w:p>
          <w:p w14:paraId="3539CFF1" w14:textId="77777777" w:rsidR="00F745F9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•</w:t>
            </w:r>
            <w:r w:rsidRPr="003A792B">
              <w:rPr>
                <w:rFonts w:ascii="Arial" w:hAnsi="Arial" w:cs="Arial"/>
                <w:sz w:val="18"/>
                <w:szCs w:val="18"/>
              </w:rPr>
              <w:tab/>
              <w:t>Sprężarka z filtrami o parametrach zalecanych przez producenta</w:t>
            </w:r>
          </w:p>
          <w:p w14:paraId="05EB2DEA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A4D29EC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Dwutłokowa pompa gradientowa:</w:t>
            </w:r>
          </w:p>
          <w:p w14:paraId="6D4E1A40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•</w:t>
            </w:r>
            <w:r w:rsidRPr="003A792B">
              <w:rPr>
                <w:rFonts w:ascii="Arial" w:hAnsi="Arial" w:cs="Arial"/>
                <w:sz w:val="18"/>
                <w:szCs w:val="18"/>
              </w:rPr>
              <w:tab/>
              <w:t>Formowanie gradientu 4-składnikowego po stronie niskiego ciśnienia</w:t>
            </w:r>
          </w:p>
          <w:p w14:paraId="6851E915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•</w:t>
            </w:r>
            <w:r w:rsidRPr="003A792B">
              <w:rPr>
                <w:rFonts w:ascii="Arial" w:hAnsi="Arial" w:cs="Arial"/>
                <w:sz w:val="18"/>
                <w:szCs w:val="18"/>
              </w:rPr>
              <w:tab/>
              <w:t>Kontrolowana szybkość przepływu eluentu: od 0.001 do 10.000 ml/min z krokiem 0,001 ml/min,</w:t>
            </w:r>
          </w:p>
          <w:p w14:paraId="2967B0C2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•</w:t>
            </w:r>
            <w:r w:rsidRPr="003A792B">
              <w:rPr>
                <w:rFonts w:ascii="Arial" w:hAnsi="Arial" w:cs="Arial"/>
                <w:sz w:val="18"/>
                <w:szCs w:val="18"/>
              </w:rPr>
              <w:tab/>
              <w:t>Precyzja przepływu &lt; 0.05% RSD</w:t>
            </w:r>
          </w:p>
          <w:p w14:paraId="09F4CC0F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•</w:t>
            </w:r>
            <w:r w:rsidRPr="003A792B">
              <w:rPr>
                <w:rFonts w:ascii="Arial" w:hAnsi="Arial" w:cs="Arial"/>
                <w:sz w:val="18"/>
                <w:szCs w:val="18"/>
              </w:rPr>
              <w:tab/>
              <w:t>Dokładność przepływu nie gorsza niż ±0.1%,</w:t>
            </w:r>
          </w:p>
          <w:p w14:paraId="0F451D2A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•</w:t>
            </w:r>
            <w:r w:rsidRPr="003A792B">
              <w:rPr>
                <w:rFonts w:ascii="Arial" w:hAnsi="Arial" w:cs="Arial"/>
                <w:sz w:val="18"/>
                <w:szCs w:val="18"/>
              </w:rPr>
              <w:tab/>
              <w:t>Zakres ciśnień roboczych: do min. 700 bar w zakresie przepływu do co najmniej  5ml/min</w:t>
            </w:r>
          </w:p>
          <w:p w14:paraId="697C9332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•</w:t>
            </w:r>
            <w:r w:rsidRPr="003A792B">
              <w:rPr>
                <w:rFonts w:ascii="Arial" w:hAnsi="Arial" w:cs="Arial"/>
                <w:sz w:val="18"/>
                <w:szCs w:val="18"/>
              </w:rPr>
              <w:tab/>
              <w:t>Dokładność tworzenia gradientu – równa lub lepsza niż ± 0,5%</w:t>
            </w:r>
          </w:p>
          <w:p w14:paraId="6B27D52E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•</w:t>
            </w:r>
            <w:r w:rsidRPr="003A792B">
              <w:rPr>
                <w:rFonts w:ascii="Arial" w:hAnsi="Arial" w:cs="Arial"/>
                <w:sz w:val="18"/>
                <w:szCs w:val="18"/>
              </w:rPr>
              <w:tab/>
              <w:t>Czterokanałowy system odgazowania próżniowego on-line – wbudowany w pompę</w:t>
            </w:r>
          </w:p>
          <w:p w14:paraId="722A34C0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•</w:t>
            </w:r>
            <w:r w:rsidRPr="003A792B">
              <w:rPr>
                <w:rFonts w:ascii="Arial" w:hAnsi="Arial" w:cs="Arial"/>
                <w:sz w:val="18"/>
                <w:szCs w:val="18"/>
              </w:rPr>
              <w:tab/>
              <w:t>Automatyczne przemywanie tłoków w standardzie</w:t>
            </w:r>
          </w:p>
          <w:p w14:paraId="5836B172" w14:textId="77777777" w:rsidR="00C2260A" w:rsidRPr="003A792B" w:rsidRDefault="00C2260A" w:rsidP="00444CF7">
            <w:pPr>
              <w:spacing w:after="0" w:line="276" w:lineRule="auto"/>
              <w:ind w:left="460" w:hanging="426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A792B">
              <w:rPr>
                <w:rFonts w:ascii="Arial" w:hAnsi="Arial" w:cs="Arial"/>
                <w:b/>
                <w:sz w:val="18"/>
                <w:szCs w:val="18"/>
              </w:rPr>
              <w:t>Autosampler</w:t>
            </w:r>
            <w:proofErr w:type="spellEnd"/>
            <w:r w:rsidRPr="003A792B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5423A74" w14:textId="77777777" w:rsidR="00C2260A" w:rsidRPr="003A792B" w:rsidRDefault="00C2260A" w:rsidP="00444CF7">
            <w:pPr>
              <w:numPr>
                <w:ilvl w:val="0"/>
                <w:numId w:val="13"/>
              </w:numPr>
              <w:tabs>
                <w:tab w:val="clear" w:pos="720"/>
              </w:tabs>
              <w:spacing w:after="0" w:line="276" w:lineRule="auto"/>
              <w:ind w:left="460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 xml:space="preserve">Cykl </w:t>
            </w:r>
            <w:proofErr w:type="spellStart"/>
            <w:r w:rsidRPr="003A792B">
              <w:rPr>
                <w:rFonts w:ascii="Arial" w:hAnsi="Arial" w:cs="Arial"/>
                <w:sz w:val="18"/>
                <w:szCs w:val="18"/>
              </w:rPr>
              <w:t>nastrzyku</w:t>
            </w:r>
            <w:proofErr w:type="spellEnd"/>
            <w:r w:rsidRPr="003A792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A792B">
              <w:rPr>
                <w:rFonts w:ascii="Arial" w:hAnsi="Arial" w:cs="Arial"/>
                <w:sz w:val="18"/>
                <w:szCs w:val="18"/>
              </w:rPr>
              <w:t>autosamplera</w:t>
            </w:r>
            <w:proofErr w:type="spellEnd"/>
            <w:r w:rsidRPr="003A792B">
              <w:rPr>
                <w:rFonts w:ascii="Arial" w:hAnsi="Arial" w:cs="Arial"/>
                <w:sz w:val="18"/>
                <w:szCs w:val="18"/>
              </w:rPr>
              <w:t xml:space="preserve"> do 10 s.</w:t>
            </w:r>
          </w:p>
          <w:p w14:paraId="18C95E64" w14:textId="77777777" w:rsidR="00C2260A" w:rsidRPr="003A792B" w:rsidRDefault="00C2260A" w:rsidP="00444CF7">
            <w:pPr>
              <w:numPr>
                <w:ilvl w:val="0"/>
                <w:numId w:val="13"/>
              </w:numPr>
              <w:tabs>
                <w:tab w:val="clear" w:pos="720"/>
              </w:tabs>
              <w:spacing w:after="0" w:line="276" w:lineRule="auto"/>
              <w:ind w:left="460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Zakres ciśnień roboczych do min. 700 bar</w:t>
            </w:r>
          </w:p>
          <w:p w14:paraId="0036EB8A" w14:textId="77777777" w:rsidR="00C2260A" w:rsidRPr="003A792B" w:rsidRDefault="00C2260A" w:rsidP="00444CF7">
            <w:pPr>
              <w:numPr>
                <w:ilvl w:val="0"/>
                <w:numId w:val="13"/>
              </w:numPr>
              <w:tabs>
                <w:tab w:val="clear" w:pos="720"/>
              </w:tabs>
              <w:spacing w:after="0" w:line="276" w:lineRule="auto"/>
              <w:ind w:left="460" w:hanging="426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zakres objętości nastrzykiwanej próbki od 0,01 µl do 100 µl bez zmiany pętli</w:t>
            </w:r>
          </w:p>
          <w:p w14:paraId="55F6AC01" w14:textId="77777777" w:rsidR="00C2260A" w:rsidRPr="003A792B" w:rsidRDefault="00C2260A" w:rsidP="00444CF7">
            <w:pPr>
              <w:numPr>
                <w:ilvl w:val="0"/>
                <w:numId w:val="13"/>
              </w:numPr>
              <w:tabs>
                <w:tab w:val="clear" w:pos="720"/>
              </w:tabs>
              <w:spacing w:after="0" w:line="276" w:lineRule="auto"/>
              <w:ind w:left="460" w:hanging="426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 xml:space="preserve">Metoda </w:t>
            </w:r>
            <w:proofErr w:type="spellStart"/>
            <w:r w:rsidRPr="003A792B">
              <w:rPr>
                <w:rFonts w:ascii="Arial" w:hAnsi="Arial" w:cs="Arial"/>
                <w:sz w:val="18"/>
                <w:szCs w:val="18"/>
              </w:rPr>
              <w:t>nastrzyku</w:t>
            </w:r>
            <w:proofErr w:type="spellEnd"/>
            <w:r w:rsidRPr="003A792B">
              <w:rPr>
                <w:rFonts w:ascii="Arial" w:hAnsi="Arial" w:cs="Arial"/>
                <w:sz w:val="18"/>
                <w:szCs w:val="18"/>
              </w:rPr>
              <w:t xml:space="preserve"> wykonywana w trybie tzw. </w:t>
            </w:r>
            <w:proofErr w:type="spellStart"/>
            <w:r w:rsidRPr="003A792B">
              <w:rPr>
                <w:rFonts w:ascii="Arial" w:hAnsi="Arial" w:cs="Arial"/>
                <w:sz w:val="18"/>
                <w:szCs w:val="18"/>
              </w:rPr>
              <w:t>prekompresji</w:t>
            </w:r>
            <w:proofErr w:type="spellEnd"/>
            <w:r w:rsidRPr="003A792B">
              <w:rPr>
                <w:rFonts w:ascii="Arial" w:hAnsi="Arial" w:cs="Arial"/>
                <w:sz w:val="18"/>
                <w:szCs w:val="18"/>
              </w:rPr>
              <w:t xml:space="preserve"> próbki</w:t>
            </w:r>
          </w:p>
          <w:p w14:paraId="733175E8" w14:textId="77777777" w:rsidR="00C2260A" w:rsidRPr="003A792B" w:rsidRDefault="00C2260A" w:rsidP="00444CF7">
            <w:pPr>
              <w:numPr>
                <w:ilvl w:val="0"/>
                <w:numId w:val="13"/>
              </w:numPr>
              <w:tabs>
                <w:tab w:val="clear" w:pos="720"/>
              </w:tabs>
              <w:spacing w:after="0" w:line="276" w:lineRule="auto"/>
              <w:ind w:left="460" w:hanging="426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pojemnik na min. 210 fiolek o obj. 1,5-1,8 ml oraz opcjonalnie możliwość pracy z płytkami typu-</w:t>
            </w:r>
            <w:proofErr w:type="spellStart"/>
            <w:r w:rsidRPr="003A792B">
              <w:rPr>
                <w:rFonts w:ascii="Arial" w:hAnsi="Arial" w:cs="Arial"/>
                <w:sz w:val="18"/>
                <w:szCs w:val="18"/>
              </w:rPr>
              <w:t>deep</w:t>
            </w:r>
            <w:proofErr w:type="spellEnd"/>
            <w:r w:rsidRPr="003A792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A792B">
              <w:rPr>
                <w:rFonts w:ascii="Arial" w:hAnsi="Arial" w:cs="Arial"/>
                <w:sz w:val="18"/>
                <w:szCs w:val="18"/>
              </w:rPr>
              <w:t>well</w:t>
            </w:r>
            <w:proofErr w:type="spellEnd"/>
            <w:r w:rsidRPr="003A792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A792B">
              <w:rPr>
                <w:rFonts w:ascii="Arial" w:hAnsi="Arial" w:cs="Arial"/>
                <w:sz w:val="18"/>
                <w:szCs w:val="18"/>
              </w:rPr>
              <w:t>plate</w:t>
            </w:r>
            <w:proofErr w:type="spellEnd"/>
          </w:p>
          <w:p w14:paraId="4B8541D0" w14:textId="77777777" w:rsidR="00C2260A" w:rsidRPr="003A792B" w:rsidRDefault="00C2260A" w:rsidP="00444CF7">
            <w:pPr>
              <w:numPr>
                <w:ilvl w:val="0"/>
                <w:numId w:val="13"/>
              </w:numPr>
              <w:tabs>
                <w:tab w:val="clear" w:pos="720"/>
              </w:tabs>
              <w:spacing w:after="0" w:line="276" w:lineRule="auto"/>
              <w:ind w:left="460" w:hanging="426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automatyczne rozpoznanie rodzaju zastosowanej tacy (czytnik „</w:t>
            </w:r>
            <w:proofErr w:type="spellStart"/>
            <w:r w:rsidRPr="003A792B">
              <w:rPr>
                <w:rFonts w:ascii="Arial" w:hAnsi="Arial" w:cs="Arial"/>
                <w:sz w:val="18"/>
                <w:szCs w:val="18"/>
              </w:rPr>
              <w:t>barcode</w:t>
            </w:r>
            <w:proofErr w:type="spellEnd"/>
            <w:r w:rsidRPr="003A792B">
              <w:rPr>
                <w:rFonts w:ascii="Arial" w:hAnsi="Arial" w:cs="Arial"/>
                <w:sz w:val="18"/>
                <w:szCs w:val="18"/>
              </w:rPr>
              <w:t>”)</w:t>
            </w:r>
          </w:p>
          <w:p w14:paraId="523A9E34" w14:textId="77777777" w:rsidR="00C2260A" w:rsidRPr="003A792B" w:rsidRDefault="00C2260A" w:rsidP="00444CF7">
            <w:pPr>
              <w:numPr>
                <w:ilvl w:val="0"/>
                <w:numId w:val="13"/>
              </w:numPr>
              <w:tabs>
                <w:tab w:val="clear" w:pos="720"/>
              </w:tabs>
              <w:spacing w:after="0" w:line="276" w:lineRule="auto"/>
              <w:ind w:left="460" w:hanging="426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Termostatowana komora próbek w zakresie min. +4°C do +40 °C</w:t>
            </w:r>
          </w:p>
          <w:p w14:paraId="2DD42255" w14:textId="77777777" w:rsidR="00C2260A" w:rsidRPr="003A792B" w:rsidRDefault="00C2260A" w:rsidP="00444CF7">
            <w:pPr>
              <w:numPr>
                <w:ilvl w:val="0"/>
                <w:numId w:val="13"/>
              </w:numPr>
              <w:tabs>
                <w:tab w:val="clear" w:pos="720"/>
              </w:tabs>
              <w:spacing w:after="0" w:line="276" w:lineRule="auto"/>
              <w:ind w:left="460" w:hanging="426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 xml:space="preserve">precyzja </w:t>
            </w:r>
            <w:proofErr w:type="spellStart"/>
            <w:r w:rsidRPr="003A792B">
              <w:rPr>
                <w:rFonts w:ascii="Arial" w:hAnsi="Arial" w:cs="Arial"/>
                <w:sz w:val="18"/>
                <w:szCs w:val="18"/>
              </w:rPr>
              <w:t>nastrzyku</w:t>
            </w:r>
            <w:proofErr w:type="spellEnd"/>
            <w:r w:rsidRPr="003A792B">
              <w:rPr>
                <w:rFonts w:ascii="Arial" w:hAnsi="Arial" w:cs="Arial"/>
                <w:sz w:val="18"/>
                <w:szCs w:val="18"/>
              </w:rPr>
              <w:t xml:space="preserve"> nie gorsza niż 0,25% RSD dla </w:t>
            </w:r>
            <w:proofErr w:type="spellStart"/>
            <w:r w:rsidRPr="003A792B">
              <w:rPr>
                <w:rFonts w:ascii="Arial" w:hAnsi="Arial" w:cs="Arial"/>
                <w:sz w:val="18"/>
                <w:szCs w:val="18"/>
              </w:rPr>
              <w:t>nastrzyku</w:t>
            </w:r>
            <w:proofErr w:type="spellEnd"/>
            <w:r w:rsidRPr="003A792B">
              <w:rPr>
                <w:rFonts w:ascii="Arial" w:hAnsi="Arial" w:cs="Arial"/>
                <w:sz w:val="18"/>
                <w:szCs w:val="18"/>
              </w:rPr>
              <w:t xml:space="preserve"> 3 µl</w:t>
            </w:r>
          </w:p>
          <w:p w14:paraId="3E35F0DE" w14:textId="77777777" w:rsidR="00C2260A" w:rsidRPr="003A792B" w:rsidRDefault="00C2260A" w:rsidP="00444CF7">
            <w:pPr>
              <w:numPr>
                <w:ilvl w:val="0"/>
                <w:numId w:val="13"/>
              </w:numPr>
              <w:tabs>
                <w:tab w:val="clear" w:pos="720"/>
              </w:tabs>
              <w:spacing w:after="0" w:line="276" w:lineRule="auto"/>
              <w:ind w:left="460" w:hanging="426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 xml:space="preserve">możliwość wielokrotnego powtórzenia </w:t>
            </w:r>
            <w:proofErr w:type="spellStart"/>
            <w:r w:rsidRPr="003A792B">
              <w:rPr>
                <w:rFonts w:ascii="Arial" w:hAnsi="Arial" w:cs="Arial"/>
                <w:sz w:val="18"/>
                <w:szCs w:val="18"/>
              </w:rPr>
              <w:t>nastrzyku</w:t>
            </w:r>
            <w:proofErr w:type="spellEnd"/>
            <w:r w:rsidRPr="003A792B">
              <w:rPr>
                <w:rFonts w:ascii="Arial" w:hAnsi="Arial" w:cs="Arial"/>
                <w:sz w:val="18"/>
                <w:szCs w:val="18"/>
              </w:rPr>
              <w:t xml:space="preserve"> z jednej fiolki</w:t>
            </w:r>
          </w:p>
          <w:p w14:paraId="36665442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A792B">
              <w:rPr>
                <w:rFonts w:ascii="Arial" w:hAnsi="Arial" w:cs="Arial"/>
                <w:sz w:val="18"/>
                <w:szCs w:val="18"/>
              </w:rPr>
              <w:t>carryover</w:t>
            </w:r>
            <w:proofErr w:type="spellEnd"/>
            <w:r w:rsidRPr="003A792B">
              <w:rPr>
                <w:rFonts w:ascii="Arial" w:hAnsi="Arial" w:cs="Arial"/>
                <w:sz w:val="18"/>
                <w:szCs w:val="18"/>
              </w:rPr>
              <w:t>: &lt;0,002%</w:t>
            </w:r>
          </w:p>
          <w:p w14:paraId="0EBB3921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8B4F9A" w14:textId="77777777" w:rsidR="00C2260A" w:rsidRPr="003A792B" w:rsidRDefault="00C2260A" w:rsidP="00444CF7">
            <w:pPr>
              <w:spacing w:after="0" w:line="276" w:lineRule="auto"/>
              <w:ind w:left="460" w:hanging="426"/>
              <w:rPr>
                <w:rFonts w:ascii="Arial" w:hAnsi="Arial" w:cs="Arial"/>
                <w:b/>
                <w:sz w:val="18"/>
                <w:szCs w:val="18"/>
              </w:rPr>
            </w:pPr>
            <w:r w:rsidRPr="003A792B">
              <w:rPr>
                <w:rFonts w:ascii="Arial" w:hAnsi="Arial" w:cs="Arial"/>
                <w:b/>
                <w:sz w:val="18"/>
                <w:szCs w:val="18"/>
              </w:rPr>
              <w:t>Termostat do kolumn:</w:t>
            </w:r>
          </w:p>
          <w:p w14:paraId="5E798BA7" w14:textId="77777777" w:rsidR="00C2260A" w:rsidRPr="003A792B" w:rsidRDefault="00C2260A" w:rsidP="00444CF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76" w:lineRule="auto"/>
              <w:ind w:left="460" w:hanging="426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Termostat do kolumn na min. 2 kolumny o długości do 35 cm</w:t>
            </w:r>
          </w:p>
          <w:p w14:paraId="77EF7528" w14:textId="77777777" w:rsidR="00C2260A" w:rsidRPr="003A792B" w:rsidRDefault="00C2260A" w:rsidP="00444CF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76" w:lineRule="auto"/>
              <w:ind w:left="460" w:hanging="426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Termostatowanie kolumn w zakresie min. +5°C do +85°C,</w:t>
            </w:r>
          </w:p>
          <w:p w14:paraId="386E8A86" w14:textId="77777777" w:rsidR="00C2260A" w:rsidRPr="003A792B" w:rsidRDefault="00C2260A" w:rsidP="00444CF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76" w:lineRule="auto"/>
              <w:ind w:left="460" w:hanging="426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Możliwość wyboru trybu termostatowania: obieg powietrza wymuszony lub bierny</w:t>
            </w:r>
          </w:p>
          <w:p w14:paraId="03C50E6D" w14:textId="77777777" w:rsidR="00C2260A" w:rsidRPr="003A792B" w:rsidRDefault="00C2260A" w:rsidP="00444CF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76" w:lineRule="auto"/>
              <w:ind w:left="460" w:hanging="426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Stabilność temperatury: nie gorsza niż ± 0,05°C,</w:t>
            </w:r>
          </w:p>
          <w:p w14:paraId="39C7139C" w14:textId="77777777" w:rsidR="00C2260A" w:rsidRPr="003A792B" w:rsidRDefault="00C2260A" w:rsidP="00444CF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76" w:lineRule="auto"/>
              <w:ind w:left="460" w:hanging="426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Dokładność temperatury: nie gorsza niż ± 0,5°C,</w:t>
            </w:r>
          </w:p>
          <w:p w14:paraId="2548215D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Wstępne podgrzewanie fazy ruchomej przed wejściem na kolumnę</w:t>
            </w:r>
          </w:p>
          <w:p w14:paraId="5B34B085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F64BFF4" w14:textId="77777777" w:rsidR="00C2260A" w:rsidRPr="003A792B" w:rsidRDefault="00C2260A" w:rsidP="00444CF7">
            <w:pPr>
              <w:spacing w:after="0" w:line="276" w:lineRule="auto"/>
              <w:ind w:left="459" w:hanging="425"/>
              <w:rPr>
                <w:rFonts w:ascii="Arial" w:hAnsi="Arial" w:cs="Arial"/>
                <w:b/>
                <w:sz w:val="18"/>
                <w:szCs w:val="18"/>
              </w:rPr>
            </w:pPr>
            <w:r w:rsidRPr="003A792B">
              <w:rPr>
                <w:rFonts w:ascii="Arial" w:hAnsi="Arial" w:cs="Arial"/>
                <w:b/>
                <w:sz w:val="18"/>
                <w:szCs w:val="18"/>
              </w:rPr>
              <w:t xml:space="preserve">Detektor UV-VIS </w:t>
            </w:r>
          </w:p>
          <w:p w14:paraId="27249AC1" w14:textId="77777777" w:rsidR="00C2260A" w:rsidRPr="003A792B" w:rsidRDefault="00C2260A" w:rsidP="00444CF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76" w:lineRule="auto"/>
              <w:ind w:left="459" w:hanging="425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 xml:space="preserve">Zakres długości fali co najmniej 190-900 </w:t>
            </w:r>
            <w:proofErr w:type="spellStart"/>
            <w:r w:rsidRPr="003A792B"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</w:p>
          <w:p w14:paraId="4251B0E9" w14:textId="77777777" w:rsidR="00C2260A" w:rsidRPr="003A792B" w:rsidRDefault="00C2260A" w:rsidP="00444CF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76" w:lineRule="auto"/>
              <w:ind w:left="459" w:hanging="425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Dwie lampy zapewniające odpowiednią energię światła w całym zakresie długości fali.</w:t>
            </w:r>
          </w:p>
          <w:p w14:paraId="52FCA978" w14:textId="77777777" w:rsidR="00C2260A" w:rsidRPr="003A792B" w:rsidRDefault="00C2260A" w:rsidP="00444CF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76" w:lineRule="auto"/>
              <w:ind w:left="459" w:hanging="425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 xml:space="preserve">Dokładność długości fali: ±1.0 </w:t>
            </w:r>
            <w:proofErr w:type="spellStart"/>
            <w:r w:rsidRPr="003A792B"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 w:rsidRPr="003A792B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41FE3DBB" w14:textId="77777777" w:rsidR="00C2260A" w:rsidRPr="003A792B" w:rsidRDefault="00C2260A" w:rsidP="00444CF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76" w:lineRule="auto"/>
              <w:ind w:left="459" w:hanging="425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Częstotliwość zbierania danych minimum 250 Hz</w:t>
            </w:r>
          </w:p>
          <w:p w14:paraId="5193004E" w14:textId="77777777" w:rsidR="00C2260A" w:rsidRPr="003A792B" w:rsidRDefault="00C2260A" w:rsidP="00444CF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76" w:lineRule="auto"/>
              <w:ind w:left="459" w:hanging="425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Automatyczna kalibracja liniami D2, weryfikacja za pomocą wbudowanego filtra z tlenku holmu.</w:t>
            </w:r>
          </w:p>
          <w:p w14:paraId="0F7F9438" w14:textId="77777777" w:rsidR="00C2260A" w:rsidRPr="003A792B" w:rsidRDefault="00C2260A" w:rsidP="00444CF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76" w:lineRule="auto"/>
              <w:ind w:left="459" w:hanging="425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Szum: &lt;±2,5 × 10</w:t>
            </w:r>
            <w:r w:rsidRPr="003A792B">
              <w:rPr>
                <w:rFonts w:ascii="Arial" w:hAnsi="Arial" w:cs="Arial"/>
                <w:sz w:val="18"/>
                <w:szCs w:val="18"/>
                <w:vertAlign w:val="superscript"/>
              </w:rPr>
              <w:t>–6</w:t>
            </w:r>
            <w:r w:rsidRPr="003A792B">
              <w:rPr>
                <w:rFonts w:ascii="Arial" w:hAnsi="Arial" w:cs="Arial"/>
                <w:sz w:val="18"/>
                <w:szCs w:val="18"/>
              </w:rPr>
              <w:t>AU, przy 254 </w:t>
            </w:r>
            <w:proofErr w:type="spellStart"/>
            <w:r w:rsidRPr="003A792B"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 w:rsidRPr="003A792B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65E0B1" w14:textId="77777777" w:rsidR="00C2260A" w:rsidRPr="003A792B" w:rsidRDefault="00C2260A" w:rsidP="00444CF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76" w:lineRule="auto"/>
              <w:ind w:left="459" w:hanging="425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Dryft: &lt;1×10</w:t>
            </w:r>
            <w:r w:rsidRPr="003A792B">
              <w:rPr>
                <w:rFonts w:ascii="Arial" w:hAnsi="Arial" w:cs="Arial"/>
                <w:sz w:val="18"/>
                <w:szCs w:val="18"/>
                <w:vertAlign w:val="superscript"/>
              </w:rPr>
              <w:t>–4</w:t>
            </w:r>
            <w:r w:rsidRPr="003A792B">
              <w:rPr>
                <w:rFonts w:ascii="Arial" w:hAnsi="Arial" w:cs="Arial"/>
                <w:sz w:val="18"/>
                <w:szCs w:val="18"/>
              </w:rPr>
              <w:t xml:space="preserve"> AU/h</w:t>
            </w:r>
          </w:p>
          <w:p w14:paraId="5B69B08E" w14:textId="77777777" w:rsidR="00C2260A" w:rsidRPr="003A792B" w:rsidRDefault="00C2260A" w:rsidP="00444CF7">
            <w:pPr>
              <w:numPr>
                <w:ilvl w:val="0"/>
                <w:numId w:val="14"/>
              </w:numPr>
              <w:tabs>
                <w:tab w:val="clear" w:pos="720"/>
              </w:tabs>
              <w:spacing w:after="0" w:line="276" w:lineRule="auto"/>
              <w:ind w:left="459" w:hanging="425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 xml:space="preserve">Rozdzielczość widmowa: &lt; 1 </w:t>
            </w:r>
            <w:proofErr w:type="spellStart"/>
            <w:r w:rsidRPr="003A792B"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</w:p>
          <w:p w14:paraId="00A711A7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Celka przepływowa o drodze optycznej 10 mm i objętości max. 11 µl</w:t>
            </w:r>
          </w:p>
          <w:p w14:paraId="245CF3E2" w14:textId="77777777" w:rsidR="00C2260A" w:rsidRPr="003A792B" w:rsidRDefault="00C2260A" w:rsidP="00444CF7">
            <w:pPr>
              <w:widowControl w:val="0"/>
              <w:adjustRightInd w:val="0"/>
              <w:spacing w:after="0" w:line="276" w:lineRule="auto"/>
              <w:ind w:left="460" w:hanging="426"/>
              <w:rPr>
                <w:rFonts w:ascii="Arial" w:hAnsi="Arial" w:cs="Arial"/>
                <w:b/>
                <w:sz w:val="18"/>
                <w:szCs w:val="18"/>
                <w:lang w:eastAsia="da-DK"/>
              </w:rPr>
            </w:pPr>
            <w:r w:rsidRPr="003A792B">
              <w:rPr>
                <w:rFonts w:ascii="Arial" w:hAnsi="Arial" w:cs="Arial"/>
                <w:b/>
                <w:sz w:val="18"/>
                <w:szCs w:val="18"/>
              </w:rPr>
              <w:t>Oprogramowanie</w:t>
            </w:r>
          </w:p>
          <w:p w14:paraId="1D04F222" w14:textId="19B02A23" w:rsidR="00C2260A" w:rsidRPr="009A33E4" w:rsidRDefault="00C2260A" w:rsidP="00444CF7">
            <w:pPr>
              <w:pStyle w:val="Nagwek3"/>
              <w:numPr>
                <w:ilvl w:val="0"/>
                <w:numId w:val="15"/>
              </w:numPr>
              <w:spacing w:line="276" w:lineRule="auto"/>
              <w:ind w:left="460" w:hanging="426"/>
              <w:rPr>
                <w:rFonts w:ascii="Arial" w:hAnsi="Arial" w:cs="Arial"/>
                <w:sz w:val="18"/>
                <w:szCs w:val="18"/>
                <w:lang w:eastAsia="da-DK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 xml:space="preserve">Pracujące pod systemem operacyjnym </w:t>
            </w:r>
            <w:r w:rsidR="00F570BD" w:rsidRPr="00F570BD">
              <w:rPr>
                <w:rFonts w:ascii="Arial" w:hAnsi="Arial" w:cs="Arial"/>
                <w:color w:val="000000"/>
                <w:sz w:val="18"/>
                <w:szCs w:val="18"/>
              </w:rPr>
              <w:t>Ms Windows 10 lub 11</w:t>
            </w:r>
            <w:r w:rsidR="009A33E4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  <w:r w:rsidR="009A33E4" w:rsidRPr="009A33E4">
              <w:rPr>
                <w:rFonts w:ascii="Arial" w:hAnsi="Arial" w:cs="Arial"/>
                <w:color w:val="000000"/>
                <w:sz w:val="18"/>
                <w:szCs w:val="18"/>
              </w:rPr>
              <w:t xml:space="preserve"> pełni kompatybilny </w:t>
            </w:r>
            <w:r w:rsidR="00BF74A2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</w:t>
            </w:r>
            <w:r w:rsidR="009A33E4" w:rsidRPr="009A33E4">
              <w:rPr>
                <w:rFonts w:ascii="Arial" w:hAnsi="Arial" w:cs="Arial"/>
                <w:color w:val="000000"/>
                <w:sz w:val="18"/>
                <w:szCs w:val="18"/>
              </w:rPr>
              <w:t xml:space="preserve">z narzędziami dostępnymi w ramach umowy subskrypcyjnej Microsoft </w:t>
            </w:r>
            <w:proofErr w:type="spellStart"/>
            <w:r w:rsidR="009A33E4" w:rsidRPr="009A33E4">
              <w:rPr>
                <w:rFonts w:ascii="Arial" w:hAnsi="Arial" w:cs="Arial"/>
                <w:color w:val="000000"/>
                <w:sz w:val="18"/>
                <w:szCs w:val="18"/>
              </w:rPr>
              <w:t>Enrollment</w:t>
            </w:r>
            <w:proofErr w:type="spellEnd"/>
            <w:r w:rsidR="009A33E4" w:rsidRPr="009A33E4">
              <w:rPr>
                <w:rFonts w:ascii="Arial" w:hAnsi="Arial" w:cs="Arial"/>
                <w:color w:val="000000"/>
                <w:sz w:val="18"/>
                <w:szCs w:val="18"/>
              </w:rPr>
              <w:t xml:space="preserve"> for </w:t>
            </w:r>
            <w:proofErr w:type="spellStart"/>
            <w:r w:rsidR="009A33E4" w:rsidRPr="009A33E4">
              <w:rPr>
                <w:rFonts w:ascii="Arial" w:hAnsi="Arial" w:cs="Arial"/>
                <w:color w:val="000000"/>
                <w:sz w:val="18"/>
                <w:szCs w:val="18"/>
              </w:rPr>
              <w:t>Education</w:t>
            </w:r>
            <w:proofErr w:type="spellEnd"/>
            <w:r w:rsidR="009A33E4" w:rsidRPr="009A33E4">
              <w:rPr>
                <w:rFonts w:ascii="Arial" w:hAnsi="Arial" w:cs="Arial"/>
                <w:color w:val="000000"/>
                <w:sz w:val="18"/>
                <w:szCs w:val="18"/>
              </w:rPr>
              <w:t xml:space="preserve"> Solutions dla komputerów typu desktop oraz wdrożonymi narzędziami zarządzania Active Directory.  np.: Microsoft Windows 10/11 Professional (64Bit) PL lub równoważny</w:t>
            </w:r>
          </w:p>
          <w:p w14:paraId="61C9B6D6" w14:textId="77777777" w:rsidR="00C2260A" w:rsidRPr="003A792B" w:rsidRDefault="00C2260A" w:rsidP="00444CF7">
            <w:pPr>
              <w:pStyle w:val="Nagwek3"/>
              <w:numPr>
                <w:ilvl w:val="0"/>
                <w:numId w:val="15"/>
              </w:numPr>
              <w:spacing w:line="276" w:lineRule="auto"/>
              <w:ind w:left="460" w:hanging="426"/>
              <w:rPr>
                <w:rFonts w:ascii="Arial" w:hAnsi="Arial" w:cs="Arial"/>
                <w:bCs/>
                <w:sz w:val="18"/>
                <w:szCs w:val="18"/>
              </w:rPr>
            </w:pPr>
            <w:r w:rsidRPr="003A792B">
              <w:rPr>
                <w:rFonts w:ascii="Arial" w:hAnsi="Arial" w:cs="Arial"/>
                <w:bCs/>
                <w:sz w:val="18"/>
                <w:szCs w:val="18"/>
              </w:rPr>
              <w:t>Oprogramowanie chromatograficzne do sterowania pracą, zbierania, analizy, przechowywania i przetwarzania danych HPLC,</w:t>
            </w:r>
          </w:p>
          <w:p w14:paraId="127825F2" w14:textId="77777777" w:rsidR="00C2260A" w:rsidRPr="003A792B" w:rsidRDefault="00C2260A" w:rsidP="00444CF7">
            <w:pPr>
              <w:pStyle w:val="Nagwek3"/>
              <w:numPr>
                <w:ilvl w:val="0"/>
                <w:numId w:val="15"/>
              </w:numPr>
              <w:spacing w:line="276" w:lineRule="auto"/>
              <w:ind w:left="460" w:hanging="426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Kontrola zmian dokonanych na danych chromatograficznych</w:t>
            </w:r>
          </w:p>
          <w:p w14:paraId="265469D1" w14:textId="77777777" w:rsidR="00C2260A" w:rsidRPr="003A792B" w:rsidRDefault="00C2260A" w:rsidP="00444CF7">
            <w:pPr>
              <w:pStyle w:val="Nagwek3"/>
              <w:numPr>
                <w:ilvl w:val="0"/>
                <w:numId w:val="15"/>
              </w:numPr>
              <w:spacing w:line="276" w:lineRule="auto"/>
              <w:ind w:left="460" w:hanging="426"/>
              <w:rPr>
                <w:rFonts w:ascii="Arial" w:hAnsi="Arial" w:cs="Arial"/>
                <w:bCs/>
                <w:sz w:val="18"/>
                <w:szCs w:val="18"/>
              </w:rPr>
            </w:pPr>
            <w:r w:rsidRPr="003A792B">
              <w:rPr>
                <w:rFonts w:ascii="Arial" w:hAnsi="Arial" w:cs="Arial"/>
                <w:bCs/>
                <w:sz w:val="18"/>
                <w:szCs w:val="18"/>
              </w:rPr>
              <w:t xml:space="preserve">Możliwość eksportu danych do programów Microsoft </w:t>
            </w:r>
            <w:proofErr w:type="spellStart"/>
            <w:r w:rsidRPr="003A792B">
              <w:rPr>
                <w:rFonts w:ascii="Arial" w:hAnsi="Arial" w:cs="Arial"/>
                <w:bCs/>
                <w:sz w:val="18"/>
                <w:szCs w:val="18"/>
              </w:rPr>
              <w:t>Acces</w:t>
            </w:r>
            <w:proofErr w:type="spellEnd"/>
            <w:r w:rsidRPr="003A792B">
              <w:rPr>
                <w:rFonts w:ascii="Arial" w:hAnsi="Arial" w:cs="Arial"/>
                <w:bCs/>
                <w:sz w:val="18"/>
                <w:szCs w:val="18"/>
              </w:rPr>
              <w:t xml:space="preserve"> i Excel</w:t>
            </w:r>
          </w:p>
          <w:p w14:paraId="0F6C338C" w14:textId="77777777" w:rsidR="00C2260A" w:rsidRPr="003A792B" w:rsidRDefault="00C2260A" w:rsidP="00444CF7">
            <w:pPr>
              <w:pStyle w:val="Nagwek3"/>
              <w:numPr>
                <w:ilvl w:val="0"/>
                <w:numId w:val="15"/>
              </w:numPr>
              <w:spacing w:line="276" w:lineRule="auto"/>
              <w:ind w:left="460" w:hanging="426"/>
              <w:rPr>
                <w:rFonts w:ascii="Arial" w:hAnsi="Arial" w:cs="Arial"/>
                <w:bCs/>
                <w:sz w:val="18"/>
                <w:szCs w:val="18"/>
              </w:rPr>
            </w:pPr>
            <w:r w:rsidRPr="003A792B">
              <w:rPr>
                <w:rFonts w:ascii="Arial" w:hAnsi="Arial" w:cs="Arial"/>
                <w:bCs/>
                <w:sz w:val="18"/>
                <w:szCs w:val="18"/>
              </w:rPr>
              <w:t>Możliwość tworzenia własnych raportów</w:t>
            </w:r>
          </w:p>
          <w:p w14:paraId="45023350" w14:textId="77777777" w:rsidR="00C2260A" w:rsidRPr="003A792B" w:rsidRDefault="00C2260A" w:rsidP="00444CF7">
            <w:pPr>
              <w:pStyle w:val="Nagwek3"/>
              <w:numPr>
                <w:ilvl w:val="0"/>
                <w:numId w:val="15"/>
              </w:numPr>
              <w:spacing w:line="276" w:lineRule="auto"/>
              <w:ind w:left="460" w:hanging="426"/>
              <w:rPr>
                <w:rFonts w:ascii="Arial" w:hAnsi="Arial" w:cs="Arial"/>
                <w:bCs/>
                <w:sz w:val="18"/>
                <w:szCs w:val="18"/>
              </w:rPr>
            </w:pPr>
            <w:r w:rsidRPr="003A792B">
              <w:rPr>
                <w:rFonts w:ascii="Arial" w:hAnsi="Arial" w:cs="Arial"/>
                <w:bCs/>
                <w:sz w:val="18"/>
                <w:szCs w:val="18"/>
              </w:rPr>
              <w:t>Architektura klient-serwer</w:t>
            </w:r>
          </w:p>
          <w:p w14:paraId="00775969" w14:textId="77777777" w:rsidR="00C2260A" w:rsidRPr="003A792B" w:rsidRDefault="00C2260A" w:rsidP="00444CF7">
            <w:pPr>
              <w:pStyle w:val="Nagwek3"/>
              <w:numPr>
                <w:ilvl w:val="0"/>
                <w:numId w:val="15"/>
              </w:numPr>
              <w:spacing w:line="276" w:lineRule="auto"/>
              <w:ind w:left="460" w:hanging="426"/>
              <w:rPr>
                <w:rFonts w:ascii="Arial" w:hAnsi="Arial" w:cs="Arial"/>
                <w:bCs/>
                <w:sz w:val="18"/>
                <w:szCs w:val="18"/>
              </w:rPr>
            </w:pPr>
            <w:r w:rsidRPr="003A792B">
              <w:rPr>
                <w:rFonts w:ascii="Arial" w:hAnsi="Arial" w:cs="Arial"/>
                <w:bCs/>
                <w:sz w:val="18"/>
                <w:szCs w:val="18"/>
              </w:rPr>
              <w:t>Kontrola wszystkich modułów chromatografu</w:t>
            </w:r>
          </w:p>
          <w:p w14:paraId="7DADC059" w14:textId="77777777" w:rsidR="00C2260A" w:rsidRPr="003A792B" w:rsidRDefault="00C2260A" w:rsidP="00444CF7">
            <w:pPr>
              <w:pStyle w:val="Nagwek3"/>
              <w:numPr>
                <w:ilvl w:val="0"/>
                <w:numId w:val="15"/>
              </w:numPr>
              <w:spacing w:line="276" w:lineRule="auto"/>
              <w:ind w:left="460" w:hanging="426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Wbudowana baza danych</w:t>
            </w:r>
          </w:p>
          <w:p w14:paraId="0DB900CF" w14:textId="77777777" w:rsidR="00C2260A" w:rsidRPr="003A792B" w:rsidRDefault="00C2260A" w:rsidP="00444CF7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A792B">
              <w:rPr>
                <w:rFonts w:ascii="Arial" w:hAnsi="Arial" w:cs="Arial"/>
                <w:bCs/>
                <w:sz w:val="18"/>
                <w:szCs w:val="18"/>
              </w:rPr>
              <w:t>Wbudowane procedury kwalifikacji IQ, OQ/PQ</w:t>
            </w:r>
          </w:p>
          <w:p w14:paraId="0D60C890" w14:textId="7DB7BC56" w:rsidR="00C2260A" w:rsidRDefault="00C2260A" w:rsidP="00444CF7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CC13837" w14:textId="6B964AF4" w:rsidR="00A85D49" w:rsidRDefault="00A85D49" w:rsidP="00444CF7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FC65C96" w14:textId="77DAE0B2" w:rsidR="00A85D49" w:rsidRDefault="00A85D49" w:rsidP="00444CF7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2EB16C2" w14:textId="2FD4E153" w:rsidR="00A85D49" w:rsidRDefault="00A85D49" w:rsidP="00444CF7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4D5069F" w14:textId="4B6BB097" w:rsidR="00A85D49" w:rsidRDefault="00A85D49" w:rsidP="00444CF7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627ED9" w14:textId="77777777" w:rsidR="00A85D49" w:rsidRPr="003A792B" w:rsidRDefault="00A85D49" w:rsidP="00444CF7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BBB5312" w14:textId="77777777" w:rsidR="003771F3" w:rsidRDefault="00C2260A" w:rsidP="00444CF7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A792B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3771F3">
              <w:rPr>
                <w:rFonts w:ascii="Arial" w:hAnsi="Arial" w:cs="Arial"/>
                <w:b/>
                <w:sz w:val="18"/>
                <w:szCs w:val="18"/>
              </w:rPr>
              <w:t xml:space="preserve">omputer </w:t>
            </w:r>
          </w:p>
          <w:p w14:paraId="3B7FF687" w14:textId="611F6ED1" w:rsidR="00C2260A" w:rsidRPr="003771F3" w:rsidRDefault="00F845CE" w:rsidP="00BF74A2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277" w:right="14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71F3">
              <w:rPr>
                <w:rFonts w:ascii="Arial" w:hAnsi="Arial" w:cs="Arial"/>
                <w:sz w:val="18"/>
                <w:szCs w:val="18"/>
              </w:rPr>
              <w:t>Jednostka sterująca o parametrach zalecanych</w:t>
            </w:r>
            <w:r w:rsidR="003771F3" w:rsidRPr="003771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771F3">
              <w:rPr>
                <w:rFonts w:ascii="Arial" w:hAnsi="Arial" w:cs="Arial"/>
                <w:sz w:val="18"/>
                <w:szCs w:val="18"/>
              </w:rPr>
              <w:t>przez producenta oferowanej aparatury" + monitor LCD 27"</w:t>
            </w:r>
            <w:ins w:id="0" w:author="katarzyna.smolinska@pwr.edu.pl" w:date="2025-11-17T13:12:00Z">
              <w:r w:rsidR="00E91256" w:rsidRPr="003771F3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</w:p>
          <w:p w14:paraId="0BCD736C" w14:textId="77777777" w:rsidR="00F845CE" w:rsidRPr="003771F3" w:rsidRDefault="00F845CE" w:rsidP="00444CF7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72169F7" w14:textId="1AAEBD52" w:rsidR="00C2260A" w:rsidRPr="003A792B" w:rsidRDefault="00C2260A" w:rsidP="00BF74A2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277" w:right="14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F74A2">
              <w:rPr>
                <w:rFonts w:ascii="Arial" w:hAnsi="Arial" w:cs="Arial"/>
                <w:b/>
                <w:sz w:val="18"/>
                <w:szCs w:val="18"/>
              </w:rPr>
              <w:t>Zestaw instalacyjny</w:t>
            </w:r>
            <w:r w:rsidRPr="003A792B">
              <w:rPr>
                <w:rFonts w:ascii="Arial" w:hAnsi="Arial" w:cs="Arial"/>
                <w:sz w:val="18"/>
                <w:szCs w:val="18"/>
              </w:rPr>
              <w:t xml:space="preserve"> z niezbędnymi połączeniami </w:t>
            </w:r>
            <w:r w:rsidR="00BF74A2"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  <w:r w:rsidRPr="003A792B">
              <w:rPr>
                <w:rFonts w:ascii="Arial" w:hAnsi="Arial" w:cs="Arial"/>
                <w:sz w:val="18"/>
                <w:szCs w:val="18"/>
              </w:rPr>
              <w:t>i narzędziami, w tym:</w:t>
            </w:r>
          </w:p>
          <w:p w14:paraId="70D9047B" w14:textId="0DEB3759" w:rsidR="00C2260A" w:rsidRPr="003A792B" w:rsidRDefault="00C2260A" w:rsidP="00BF74A2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277" w:right="14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-  kolumna chromatograficzna uniwersalna typu C18, ze stałym rdzeniem, uziarnienie 3,0µm, o wymiarach 3.0 x 150mm wraz z uchwytem i zestawem kolumn ochronnych – 1 komplet</w:t>
            </w:r>
          </w:p>
        </w:tc>
        <w:tc>
          <w:tcPr>
            <w:tcW w:w="4678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508DC9C9" w14:textId="77777777" w:rsidR="009A1090" w:rsidRDefault="00AB464F" w:rsidP="00444CF7">
            <w:pPr>
              <w:shd w:val="clear" w:color="auto" w:fill="FFFFFF"/>
              <w:suppressAutoHyphens/>
              <w:spacing w:after="0" w:line="276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14:paraId="6A82FB75" w14:textId="77777777" w:rsidR="00444CF7" w:rsidRPr="00AB464F" w:rsidRDefault="00444CF7" w:rsidP="00444CF7">
            <w:pPr>
              <w:shd w:val="clear" w:color="auto" w:fill="FFFFFF"/>
              <w:suppressAutoHyphens/>
              <w:spacing w:after="0" w:line="276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3DF5B6BC" w14:textId="5EC1FFA5" w:rsidR="00086B04" w:rsidRPr="00115CCF" w:rsidRDefault="00115CCF" w:rsidP="00115CCF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Detektor wyładowań koronowych</w:t>
            </w:r>
          </w:p>
          <w:p w14:paraId="16700E1C" w14:textId="77777777" w:rsidR="00444CF7" w:rsidRPr="00444CF7" w:rsidRDefault="00086B04" w:rsidP="00444CF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</w:t>
            </w:r>
          </w:p>
          <w:p w14:paraId="63DA0A68" w14:textId="77777777" w:rsidR="00444CF7" w:rsidRPr="00444CF7" w:rsidRDefault="00086B04" w:rsidP="00444CF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</w:t>
            </w:r>
          </w:p>
          <w:p w14:paraId="3ECE2780" w14:textId="77777777" w:rsidR="00444CF7" w:rsidRPr="00444CF7" w:rsidRDefault="00086B04" w:rsidP="00444CF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</w:t>
            </w:r>
          </w:p>
          <w:p w14:paraId="05CE2CAD" w14:textId="77777777" w:rsidR="00086B04" w:rsidRDefault="00086B04" w:rsidP="00444CF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</w:t>
            </w:r>
          </w:p>
          <w:p w14:paraId="51948DC9" w14:textId="77777777" w:rsidR="00086B04" w:rsidRDefault="00086B04" w:rsidP="00444CF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…………………………………….….</w:t>
            </w:r>
          </w:p>
          <w:p w14:paraId="4B1046EA" w14:textId="77777777" w:rsidR="00086B04" w:rsidRDefault="00086B04" w:rsidP="00444CF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…………………………………….….</w:t>
            </w:r>
          </w:p>
          <w:p w14:paraId="4A7D5241" w14:textId="77777777" w:rsidR="00086B04" w:rsidRPr="00444CF7" w:rsidRDefault="00086B04" w:rsidP="00444CF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</w:t>
            </w:r>
          </w:p>
          <w:p w14:paraId="44C959E2" w14:textId="77777777" w:rsidR="00444CF7" w:rsidRPr="00444CF7" w:rsidRDefault="00086B04" w:rsidP="00444CF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</w:t>
            </w:r>
          </w:p>
          <w:p w14:paraId="7B8A1DDF" w14:textId="77777777" w:rsidR="00086B04" w:rsidRDefault="00086B04" w:rsidP="00444CF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…………………………………………..</w:t>
            </w:r>
          </w:p>
          <w:p w14:paraId="7CA8EDFE" w14:textId="77777777" w:rsidR="00444CF7" w:rsidRDefault="00444CF7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77BF1E62" w14:textId="77777777" w:rsidR="00444CF7" w:rsidRDefault="00444CF7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79FD9234" w14:textId="77777777" w:rsidR="00444CF7" w:rsidRDefault="00444CF7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0FDED7CB" w14:textId="79A3FF86" w:rsidR="00444CF7" w:rsidRDefault="00444CF7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238EB8C8" w14:textId="3553A94C" w:rsidR="00115CCF" w:rsidRDefault="00115CCF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65929DE0" w14:textId="4D2D9E57" w:rsidR="00115CCF" w:rsidRDefault="00115CCF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6A204432" w14:textId="77777777" w:rsidR="00115CCF" w:rsidRDefault="00115CCF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730946CF" w14:textId="77777777" w:rsidR="00444CF7" w:rsidRDefault="00444CF7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45EE58A7" w14:textId="77777777" w:rsidR="00444CF7" w:rsidRDefault="00444CF7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63CBD668" w14:textId="52E242E8" w:rsidR="00444CF7" w:rsidRPr="00115CCF" w:rsidRDefault="00115CCF" w:rsidP="00115CCF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792B">
              <w:rPr>
                <w:rFonts w:ascii="Arial" w:hAnsi="Arial" w:cs="Arial"/>
                <w:sz w:val="18"/>
                <w:szCs w:val="18"/>
              </w:rPr>
              <w:t>Dwutłokowa pompa gradientowa:</w:t>
            </w:r>
          </w:p>
          <w:p w14:paraId="1DED4886" w14:textId="77777777" w:rsidR="00444CF7" w:rsidRPr="00444CF7" w:rsidRDefault="00086B04" w:rsidP="00444CF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…………………………………………..</w:t>
            </w:r>
          </w:p>
          <w:p w14:paraId="3303F002" w14:textId="77777777" w:rsidR="00444CF7" w:rsidRPr="00444CF7" w:rsidRDefault="00444CF7" w:rsidP="00444CF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……………………………………………</w:t>
            </w:r>
          </w:p>
          <w:p w14:paraId="391B4076" w14:textId="77777777" w:rsidR="00444CF7" w:rsidRDefault="00444CF7" w:rsidP="00444CF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……………………………………………</w:t>
            </w:r>
          </w:p>
          <w:p w14:paraId="6584D07F" w14:textId="77777777" w:rsidR="00444CF7" w:rsidRDefault="00444CF7" w:rsidP="00444CF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……………………………………………</w:t>
            </w:r>
          </w:p>
          <w:p w14:paraId="333F8BFA" w14:textId="77777777" w:rsidR="00444CF7" w:rsidRDefault="00444CF7" w:rsidP="00444CF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……………………………………………</w:t>
            </w:r>
          </w:p>
          <w:p w14:paraId="27E9C89E" w14:textId="77777777" w:rsidR="00444CF7" w:rsidRDefault="00444CF7" w:rsidP="00444CF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……………………………………………</w:t>
            </w:r>
          </w:p>
          <w:p w14:paraId="4EC22439" w14:textId="77777777" w:rsidR="00444CF7" w:rsidRDefault="00444CF7" w:rsidP="00444CF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……………………………………………</w:t>
            </w:r>
          </w:p>
          <w:p w14:paraId="08F47BD9" w14:textId="77777777" w:rsidR="00444CF7" w:rsidRDefault="00444CF7" w:rsidP="00444CF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…………………………………………….</w:t>
            </w:r>
          </w:p>
          <w:p w14:paraId="09851ED0" w14:textId="77777777" w:rsidR="00115CCF" w:rsidRDefault="00115CCF" w:rsidP="00444CF7">
            <w:pPr>
              <w:spacing w:after="2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208099C5" w14:textId="3713BD04" w:rsidR="00115CCF" w:rsidRDefault="00115CCF" w:rsidP="00444CF7">
            <w:pPr>
              <w:spacing w:after="2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0B471A7F" w14:textId="41D03E06" w:rsidR="00115CCF" w:rsidRDefault="00115CCF" w:rsidP="00444CF7">
            <w:pPr>
              <w:spacing w:after="2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6CE83562" w14:textId="77777777" w:rsidR="00115CCF" w:rsidRDefault="00115CCF" w:rsidP="00444CF7">
            <w:pPr>
              <w:spacing w:after="2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5FF2922D" w14:textId="77777777" w:rsidR="00115CCF" w:rsidRDefault="00115CCF" w:rsidP="00444CF7">
            <w:pPr>
              <w:spacing w:after="24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1CF1DE93" w14:textId="6CDB608C" w:rsidR="00444CF7" w:rsidRPr="00115CCF" w:rsidRDefault="00115CCF" w:rsidP="00115CCF">
            <w:pPr>
              <w:spacing w:after="0" w:line="276" w:lineRule="auto"/>
              <w:ind w:left="460" w:hanging="426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A792B">
              <w:rPr>
                <w:rFonts w:ascii="Arial" w:hAnsi="Arial" w:cs="Arial"/>
                <w:b/>
                <w:sz w:val="18"/>
                <w:szCs w:val="18"/>
              </w:rPr>
              <w:t>Autosampler</w:t>
            </w:r>
            <w:proofErr w:type="spellEnd"/>
            <w:r w:rsidRPr="003A792B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5F47497" w14:textId="2354DC33" w:rsidR="00444CF7" w:rsidRDefault="00444CF7" w:rsidP="00444CF7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……………………………………………</w:t>
            </w:r>
          </w:p>
          <w:p w14:paraId="035BF4B0" w14:textId="5E3EFB93" w:rsidR="00115CCF" w:rsidRDefault="00444CF7" w:rsidP="00115CCF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……………………………………………</w:t>
            </w:r>
          </w:p>
          <w:p w14:paraId="669D5CA5" w14:textId="77777777" w:rsidR="003A49B8" w:rsidRPr="00B52901" w:rsidRDefault="003A49B8" w:rsidP="00B52901">
            <w:pPr>
              <w:pStyle w:val="Akapitzlist"/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657083C7" w14:textId="7374E5B6" w:rsidR="00444CF7" w:rsidRPr="00115CCF" w:rsidRDefault="00444CF7" w:rsidP="00B529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16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5C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…………………………………………..</w:t>
            </w:r>
          </w:p>
          <w:p w14:paraId="287C4D53" w14:textId="77777777" w:rsidR="00444CF7" w:rsidRDefault="00444CF7" w:rsidP="00444CF7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…………………………………………..</w:t>
            </w:r>
          </w:p>
          <w:p w14:paraId="43AF2F6F" w14:textId="77777777" w:rsidR="00444CF7" w:rsidRDefault="00444CF7" w:rsidP="00444CF7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…………………………………………..</w:t>
            </w:r>
          </w:p>
          <w:p w14:paraId="32BB9DB3" w14:textId="77777777" w:rsidR="00444CF7" w:rsidRDefault="00444CF7" w:rsidP="00444CF7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…………………………………………..</w:t>
            </w:r>
          </w:p>
          <w:p w14:paraId="629DB6D7" w14:textId="77777777" w:rsidR="00444CF7" w:rsidRDefault="00444CF7" w:rsidP="00444CF7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……………………………………………</w:t>
            </w:r>
          </w:p>
          <w:p w14:paraId="577C35A3" w14:textId="77777777" w:rsidR="00444CF7" w:rsidRDefault="00444CF7" w:rsidP="00444CF7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……………………………………………</w:t>
            </w:r>
          </w:p>
          <w:p w14:paraId="53229EC2" w14:textId="77777777" w:rsidR="003A792B" w:rsidRDefault="003A792B" w:rsidP="00444CF7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……………………………………………</w:t>
            </w:r>
          </w:p>
          <w:p w14:paraId="72314B92" w14:textId="77777777" w:rsidR="003A792B" w:rsidRDefault="003A792B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682D0ABC" w14:textId="77777777" w:rsidR="003A792B" w:rsidRDefault="003A792B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2301C150" w14:textId="079C8DDF" w:rsidR="003A792B" w:rsidRDefault="003A792B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1BFB5C83" w14:textId="1518BF6C" w:rsidR="00115CCF" w:rsidRDefault="00115CCF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71743DB1" w14:textId="136F96A1" w:rsidR="00115CCF" w:rsidRDefault="00115CCF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3AF2648C" w14:textId="00082255" w:rsidR="00115CCF" w:rsidRDefault="00115CCF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5319D7B1" w14:textId="21747FB7" w:rsidR="00115CCF" w:rsidRDefault="00115CCF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68CB629D" w14:textId="76B9F8A2" w:rsidR="003A792B" w:rsidRDefault="003A792B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57844C52" w14:textId="77777777" w:rsidR="00B52901" w:rsidRDefault="00B52901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2E6021F9" w14:textId="77777777" w:rsidR="003A792B" w:rsidRDefault="003A792B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390417B6" w14:textId="0851A3D0" w:rsidR="003A792B" w:rsidRPr="00115CCF" w:rsidRDefault="00115CCF" w:rsidP="00115CCF">
            <w:pPr>
              <w:spacing w:after="0" w:line="276" w:lineRule="auto"/>
              <w:ind w:left="460" w:hanging="426"/>
              <w:rPr>
                <w:rFonts w:ascii="Arial" w:hAnsi="Arial" w:cs="Arial"/>
                <w:b/>
                <w:sz w:val="18"/>
                <w:szCs w:val="18"/>
              </w:rPr>
            </w:pPr>
            <w:r w:rsidRPr="003A792B">
              <w:rPr>
                <w:rFonts w:ascii="Arial" w:hAnsi="Arial" w:cs="Arial"/>
                <w:b/>
                <w:sz w:val="18"/>
                <w:szCs w:val="18"/>
              </w:rPr>
              <w:t>Termostat do kolumn:</w:t>
            </w:r>
          </w:p>
          <w:p w14:paraId="6D0E7B2E" w14:textId="77777777" w:rsidR="003A792B" w:rsidRDefault="003A792B" w:rsidP="003A792B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</w:t>
            </w:r>
          </w:p>
          <w:p w14:paraId="5F987A49" w14:textId="77777777" w:rsidR="003A792B" w:rsidRDefault="003A792B" w:rsidP="003A792B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</w:t>
            </w:r>
          </w:p>
          <w:p w14:paraId="779835FB" w14:textId="77777777" w:rsidR="003A792B" w:rsidRDefault="003A792B" w:rsidP="003A792B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</w:t>
            </w:r>
          </w:p>
          <w:p w14:paraId="255BDADE" w14:textId="77777777" w:rsidR="003A792B" w:rsidRDefault="003A792B" w:rsidP="003A792B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………………………………………….</w:t>
            </w:r>
          </w:p>
          <w:p w14:paraId="0AFEC13A" w14:textId="77777777" w:rsidR="003A792B" w:rsidRDefault="003A792B" w:rsidP="003A792B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19" w:hanging="284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………………………………………….</w:t>
            </w:r>
          </w:p>
          <w:p w14:paraId="796F3B17" w14:textId="77777777" w:rsidR="00431BBE" w:rsidRDefault="00431BBE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5B1D3197" w14:textId="77777777" w:rsidR="00431BBE" w:rsidRDefault="00431BBE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64F6BE87" w14:textId="665A1BAF" w:rsidR="00431BBE" w:rsidRDefault="00431BBE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29E4E75C" w14:textId="4D8C85A5" w:rsidR="00BD334A" w:rsidRDefault="00BD334A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22EFE0E3" w14:textId="77777777" w:rsidR="00BD334A" w:rsidRDefault="00BD334A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5B9227C5" w14:textId="110CA994" w:rsidR="00115CCF" w:rsidRDefault="00115CCF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13A76532" w14:textId="6470633F" w:rsidR="00431BBE" w:rsidRDefault="00431BBE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469C4C24" w14:textId="77777777" w:rsidR="00115CCF" w:rsidRDefault="00115CCF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2CD27C71" w14:textId="36EAB00B" w:rsidR="00431BBE" w:rsidRPr="00115CCF" w:rsidRDefault="00115CCF" w:rsidP="00115CCF">
            <w:pPr>
              <w:spacing w:after="0" w:line="276" w:lineRule="auto"/>
              <w:ind w:left="459" w:hanging="425"/>
              <w:rPr>
                <w:rFonts w:ascii="Arial" w:hAnsi="Arial" w:cs="Arial"/>
                <w:b/>
                <w:sz w:val="18"/>
                <w:szCs w:val="18"/>
              </w:rPr>
            </w:pPr>
            <w:r w:rsidRPr="003A792B">
              <w:rPr>
                <w:rFonts w:ascii="Arial" w:hAnsi="Arial" w:cs="Arial"/>
                <w:b/>
                <w:sz w:val="18"/>
                <w:szCs w:val="18"/>
              </w:rPr>
              <w:t xml:space="preserve">Detektor UV-VIS </w:t>
            </w:r>
          </w:p>
          <w:p w14:paraId="115D02E5" w14:textId="77777777" w:rsidR="00431BBE" w:rsidRDefault="00431BBE" w:rsidP="00431BB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………………………………………..</w:t>
            </w:r>
          </w:p>
          <w:p w14:paraId="4F0EF275" w14:textId="77777777" w:rsidR="00431BBE" w:rsidRDefault="00431BBE" w:rsidP="00431BB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……………………………………….</w:t>
            </w:r>
          </w:p>
          <w:p w14:paraId="05398B3D" w14:textId="77777777" w:rsidR="00431BBE" w:rsidRDefault="00431BBE" w:rsidP="00431BB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……………………………………….</w:t>
            </w:r>
          </w:p>
          <w:p w14:paraId="323EFB58" w14:textId="77777777" w:rsidR="00431BBE" w:rsidRDefault="00431BBE" w:rsidP="00431BB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……………………………………….</w:t>
            </w:r>
          </w:p>
          <w:p w14:paraId="3D54E664" w14:textId="77777777" w:rsidR="00431BBE" w:rsidRDefault="00431BBE" w:rsidP="00431BB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……………………………………….</w:t>
            </w:r>
          </w:p>
          <w:p w14:paraId="6111BFAC" w14:textId="77777777" w:rsidR="00431BBE" w:rsidRDefault="00431BBE" w:rsidP="00431BB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……………………………………….</w:t>
            </w:r>
          </w:p>
          <w:p w14:paraId="74320206" w14:textId="77777777" w:rsidR="00431BBE" w:rsidRDefault="00431BBE" w:rsidP="00431BB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……………………………………….</w:t>
            </w:r>
          </w:p>
          <w:p w14:paraId="2E8CB9CD" w14:textId="77777777" w:rsidR="00431BBE" w:rsidRDefault="00431BBE" w:rsidP="00431BB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……………………………………….</w:t>
            </w:r>
          </w:p>
          <w:p w14:paraId="45093A7A" w14:textId="31ADBF44" w:rsidR="00431BBE" w:rsidRDefault="00431BBE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718F7316" w14:textId="77777777" w:rsidR="00115CCF" w:rsidRDefault="00115CCF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5EEC15A7" w14:textId="77777777" w:rsidR="00431BBE" w:rsidRDefault="00431BBE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26100302" w14:textId="1D9F1F1C" w:rsidR="00115CCF" w:rsidRDefault="00115CCF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7C79305D" w14:textId="50414CA8" w:rsidR="00115CCF" w:rsidRDefault="00115CCF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7426A005" w14:textId="77777777" w:rsidR="00115CCF" w:rsidRDefault="00115CCF" w:rsidP="00115CC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41A43051" w14:textId="08D5DB9A" w:rsidR="00431BBE" w:rsidRPr="00115CCF" w:rsidRDefault="00115CCF" w:rsidP="00115CCF">
            <w:pPr>
              <w:widowControl w:val="0"/>
              <w:adjustRightInd w:val="0"/>
              <w:spacing w:after="0" w:line="276" w:lineRule="auto"/>
              <w:ind w:left="460" w:hanging="426"/>
              <w:rPr>
                <w:rFonts w:ascii="Arial" w:hAnsi="Arial" w:cs="Arial"/>
                <w:b/>
                <w:sz w:val="18"/>
                <w:szCs w:val="18"/>
                <w:lang w:eastAsia="da-DK"/>
              </w:rPr>
            </w:pPr>
            <w:r w:rsidRPr="003A792B">
              <w:rPr>
                <w:rFonts w:ascii="Arial" w:hAnsi="Arial" w:cs="Arial"/>
                <w:b/>
                <w:sz w:val="18"/>
                <w:szCs w:val="18"/>
              </w:rPr>
              <w:t>Oprogramowanie</w:t>
            </w:r>
          </w:p>
          <w:p w14:paraId="589AC683" w14:textId="7E2CD490" w:rsidR="00431BBE" w:rsidRDefault="00431BBE" w:rsidP="00431BB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…………………………………….…..</w:t>
            </w:r>
          </w:p>
          <w:p w14:paraId="3557A0A1" w14:textId="6CAE0C69" w:rsidR="00431BBE" w:rsidRDefault="00431BBE" w:rsidP="00431BB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…………………………………………</w:t>
            </w:r>
          </w:p>
          <w:p w14:paraId="6F46334D" w14:textId="77777777" w:rsidR="00431BBE" w:rsidRDefault="00431BBE" w:rsidP="00431BBE">
            <w:p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54225568" w14:textId="77777777" w:rsidR="00431BBE" w:rsidRDefault="00431BBE" w:rsidP="00431BBE">
            <w:p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01C51D20" w14:textId="77777777" w:rsidR="00431BBE" w:rsidRDefault="00431BBE" w:rsidP="00431BBE">
            <w:p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1541ECD5" w14:textId="0F56591F" w:rsidR="00431BBE" w:rsidRDefault="00431BBE" w:rsidP="00431BBE">
            <w:p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7EA5BA3F" w14:textId="0970CE2B" w:rsidR="00115CCF" w:rsidRDefault="00115CCF" w:rsidP="00431BBE">
            <w:p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47A1FC12" w14:textId="2C501E13" w:rsidR="00B52901" w:rsidRDefault="00B52901" w:rsidP="00431BBE">
            <w:p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189E8916" w14:textId="14FDBDBA" w:rsidR="00B52901" w:rsidRDefault="00B52901" w:rsidP="00431BBE">
            <w:p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65644CE7" w14:textId="53E72CEF" w:rsidR="00B52901" w:rsidRDefault="00B52901" w:rsidP="00431BBE">
            <w:p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66B39FB1" w14:textId="14024576" w:rsidR="00B52901" w:rsidRDefault="00B52901" w:rsidP="00431BBE">
            <w:p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362F7285" w14:textId="55492A10" w:rsidR="00B52901" w:rsidRDefault="00B52901" w:rsidP="00431BBE">
            <w:p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72DF882B" w14:textId="0477CA18" w:rsidR="00B52901" w:rsidRDefault="00B52901" w:rsidP="00431BBE">
            <w:p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0290A090" w14:textId="016C5D61" w:rsidR="00B52901" w:rsidRDefault="00B52901" w:rsidP="00431BBE">
            <w:p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58209315" w14:textId="164D2F66" w:rsidR="00115CCF" w:rsidRDefault="00115CCF" w:rsidP="00431BBE">
            <w:p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16DF489B" w14:textId="77777777" w:rsidR="00BF74A2" w:rsidRDefault="00BF74A2" w:rsidP="00431BBE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14:paraId="6E04971F" w14:textId="4B990078" w:rsidR="00431BBE" w:rsidRDefault="006C443D" w:rsidP="00431BB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 </w:t>
            </w:r>
            <w:r w:rsidR="00BF74A2" w:rsidRPr="00BF74A2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Komputer</w:t>
            </w:r>
            <w:r w:rsidR="00BF74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115CCF" w:rsidRPr="003A792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52901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</w:p>
          <w:p w14:paraId="7B607AE4" w14:textId="77777777" w:rsidR="00431BBE" w:rsidRDefault="00431BBE" w:rsidP="00431BB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18BDE097" w14:textId="77777777" w:rsidR="00431BBE" w:rsidRDefault="00431BBE" w:rsidP="00431BB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7556DEF2" w14:textId="48383826" w:rsidR="00431BBE" w:rsidRDefault="00431BBE" w:rsidP="00431BB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75768FF7" w14:textId="607DF7D5" w:rsidR="00431BBE" w:rsidRDefault="00431BBE" w:rsidP="00431BB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5B997F05" w14:textId="5A298852" w:rsidR="00431BBE" w:rsidRDefault="006C443D" w:rsidP="00431BB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 </w:t>
            </w:r>
            <w:r w:rsidR="00BF74A2" w:rsidRPr="00BF74A2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Zestaw instalacyjny</w:t>
            </w:r>
            <w:r w:rsidR="00BF74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………………………..</w:t>
            </w:r>
          </w:p>
          <w:p w14:paraId="7264F297" w14:textId="33BC72CB" w:rsidR="00431BBE" w:rsidRDefault="00431BBE" w:rsidP="00431BB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5F8CB01C" w14:textId="77777777" w:rsidR="00115CCF" w:rsidRDefault="00115CCF" w:rsidP="00431BBE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4FE833B7" w14:textId="55780F37" w:rsidR="00431BBE" w:rsidRPr="00431BBE" w:rsidRDefault="00431BBE" w:rsidP="00431BBE">
            <w:pPr>
              <w:spacing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9A1090" w14:paraId="44D1F830" w14:textId="77777777" w:rsidTr="0091536F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2B4C3201" w14:textId="77777777" w:rsidR="009A1090" w:rsidRDefault="009A1090" w:rsidP="00431B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450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2527282E" w14:textId="77777777" w:rsidR="009A1090" w:rsidRPr="00C71603" w:rsidRDefault="00AB464F" w:rsidP="00431BBE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9A1090" w:rsidRPr="00406074">
              <w:rPr>
                <w:rFonts w:ascii="Arial" w:hAnsi="Arial" w:cs="Arial"/>
                <w:sz w:val="18"/>
                <w:szCs w:val="18"/>
              </w:rPr>
              <w:t xml:space="preserve">Termin dostawy: </w:t>
            </w:r>
            <w:r w:rsidR="00C2260A">
              <w:rPr>
                <w:rFonts w:ascii="Arial" w:hAnsi="Arial" w:cs="Arial"/>
                <w:sz w:val="18"/>
                <w:szCs w:val="18"/>
              </w:rPr>
              <w:t>do 9 tygodni</w:t>
            </w:r>
            <w:r w:rsidR="009A1090">
              <w:rPr>
                <w:rFonts w:ascii="Arial" w:hAnsi="Arial" w:cs="Arial"/>
                <w:sz w:val="18"/>
                <w:szCs w:val="18"/>
              </w:rPr>
              <w:t xml:space="preserve"> od dnia podpisania umowy</w:t>
            </w:r>
          </w:p>
        </w:tc>
        <w:tc>
          <w:tcPr>
            <w:tcW w:w="4678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08B93925" w14:textId="03AFD06A" w:rsidR="009A1090" w:rsidRPr="00C2260A" w:rsidRDefault="00AB464F" w:rsidP="00115CCF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F74A2" w:rsidRPr="00406074">
              <w:rPr>
                <w:rFonts w:ascii="Arial" w:hAnsi="Arial" w:cs="Arial"/>
                <w:sz w:val="18"/>
                <w:szCs w:val="18"/>
              </w:rPr>
              <w:t>Termin dostawy:</w:t>
            </w:r>
            <w:r w:rsidR="00BF74A2">
              <w:rPr>
                <w:rFonts w:ascii="Arial" w:hAnsi="Arial" w:cs="Arial"/>
                <w:sz w:val="18"/>
                <w:szCs w:val="18"/>
              </w:rPr>
              <w:t>………………………………….</w:t>
            </w:r>
          </w:p>
        </w:tc>
      </w:tr>
      <w:tr w:rsidR="009A1090" w14:paraId="0490862B" w14:textId="77777777" w:rsidTr="0091536F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62B28AC" w14:textId="77777777" w:rsidR="009A1090" w:rsidRDefault="009A1090" w:rsidP="00431B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450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00C42328" w14:textId="77777777" w:rsidR="009A1090" w:rsidRPr="0023138F" w:rsidRDefault="009A1090" w:rsidP="00AB46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7F8572BE" w14:textId="2D37A3D8" w:rsidR="009A1090" w:rsidRDefault="009A1090" w:rsidP="002F3B64">
            <w:pPr>
              <w:pStyle w:val="Tekstpodstawowy31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 w:rsidR="00F34DDF">
              <w:rPr>
                <w:rStyle w:val="Uwydatnienie"/>
                <w:rFonts w:ascii="Arial" w:hAnsi="Arial"/>
                <w:szCs w:val="18"/>
              </w:rPr>
              <w:t xml:space="preserve">    </w:t>
            </w:r>
            <w:r w:rsidR="00431BBE">
              <w:rPr>
                <w:rStyle w:val="Uwydatnienie"/>
                <w:rFonts w:ascii="Arial" w:hAnsi="Arial"/>
                <w:szCs w:val="18"/>
              </w:rPr>
              <w:t xml:space="preserve">                        </w:t>
            </w:r>
            <w:r w:rsidR="00C2260A">
              <w:rPr>
                <w:rStyle w:val="Uwydatnienie"/>
                <w:rFonts w:ascii="Arial" w:hAnsi="Arial"/>
                <w:color w:val="auto"/>
                <w:szCs w:val="18"/>
              </w:rPr>
              <w:t>24</w:t>
            </w:r>
            <w:r w:rsidR="00F34DDF" w:rsidRPr="00F34DDF">
              <w:rPr>
                <w:rStyle w:val="Uwydatnienie"/>
                <w:rFonts w:ascii="Arial" w:hAnsi="Arial"/>
                <w:color w:val="auto"/>
                <w:szCs w:val="18"/>
              </w:rPr>
              <w:t xml:space="preserve"> </w:t>
            </w:r>
            <w:r w:rsidRPr="00F34DDF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F34DDF">
              <w:rPr>
                <w:rFonts w:ascii="Arial" w:hAnsi="Arial"/>
                <w:b/>
                <w:color w:val="000000"/>
                <w:szCs w:val="18"/>
              </w:rPr>
              <w:t>miesięcy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</w:p>
          <w:p w14:paraId="51A51BE2" w14:textId="24E7AC2E" w:rsidR="002018F5" w:rsidRDefault="002018F5" w:rsidP="002F3B64">
            <w:pPr>
              <w:pStyle w:val="Tekstpodstawowy31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rial" w:hAnsi="Arial"/>
                <w:color w:val="000000"/>
                <w:szCs w:val="18"/>
              </w:rPr>
            </w:pPr>
            <w:r w:rsidRPr="003A792B">
              <w:rPr>
                <w:rFonts w:ascii="Arial" w:hAnsi="Arial"/>
                <w:szCs w:val="18"/>
              </w:rPr>
              <w:t>Wraz z ofertą należy dostarczyć prospekty producenta w języku</w:t>
            </w:r>
            <w:r>
              <w:rPr>
                <w:rFonts w:ascii="Arial" w:hAnsi="Arial"/>
                <w:szCs w:val="18"/>
              </w:rPr>
              <w:t xml:space="preserve"> polskim lub </w:t>
            </w:r>
            <w:r w:rsidRPr="003A792B">
              <w:rPr>
                <w:rFonts w:ascii="Arial" w:hAnsi="Arial"/>
                <w:szCs w:val="18"/>
              </w:rPr>
              <w:t xml:space="preserve"> angielskim</w:t>
            </w:r>
            <w:r>
              <w:rPr>
                <w:rFonts w:ascii="Arial" w:hAnsi="Arial"/>
                <w:szCs w:val="18"/>
              </w:rPr>
              <w:t>.</w:t>
            </w:r>
          </w:p>
          <w:p w14:paraId="3D8FF296" w14:textId="4A9551A3" w:rsidR="009A1090" w:rsidRPr="0023138F" w:rsidRDefault="002018F5" w:rsidP="00431BBE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>3</w:t>
            </w:r>
            <w:r w:rsidR="009A1090" w:rsidRPr="0023138F">
              <w:rPr>
                <w:rFonts w:ascii="Arial" w:hAnsi="Arial"/>
                <w:color w:val="000000"/>
                <w:szCs w:val="18"/>
              </w:rPr>
              <w:t>. Instrukcja obsługi w języku angielskim lub polskim, opisująca instalację oraz obsługę aparatury.</w:t>
            </w:r>
          </w:p>
          <w:p w14:paraId="565A4AC5" w14:textId="5D69AE95" w:rsidR="009A1090" w:rsidRPr="0023138F" w:rsidRDefault="002018F5" w:rsidP="000819A9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>4</w:t>
            </w:r>
            <w:r w:rsidR="009A1090">
              <w:rPr>
                <w:rFonts w:ascii="Arial" w:hAnsi="Arial"/>
                <w:color w:val="000000"/>
                <w:szCs w:val="18"/>
              </w:rPr>
              <w:t xml:space="preserve">.   </w:t>
            </w:r>
            <w:r w:rsidR="009A1090"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dostarczona oraz zainstalowana  </w:t>
            </w:r>
            <w:r w:rsidR="00525797">
              <w:rPr>
                <w:rFonts w:ascii="Arial" w:hAnsi="Arial"/>
                <w:color w:val="000000"/>
                <w:szCs w:val="18"/>
              </w:rPr>
              <w:t>i uruchomiona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</w:t>
            </w:r>
            <w:r w:rsidR="009A1090">
              <w:rPr>
                <w:rFonts w:ascii="Arial" w:hAnsi="Arial"/>
                <w:b/>
                <w:color w:val="000000"/>
                <w:szCs w:val="18"/>
              </w:rPr>
              <w:t xml:space="preserve"> w budynku</w:t>
            </w:r>
            <w:r w:rsidR="00C2260A">
              <w:rPr>
                <w:rFonts w:ascii="Arial" w:hAnsi="Arial"/>
                <w:b/>
                <w:color w:val="000000"/>
                <w:szCs w:val="18"/>
              </w:rPr>
              <w:t xml:space="preserve"> H6</w:t>
            </w:r>
            <w:r w:rsidR="000819A9">
              <w:rPr>
                <w:rFonts w:ascii="Arial" w:hAnsi="Arial"/>
                <w:b/>
                <w:color w:val="000000"/>
                <w:szCs w:val="18"/>
              </w:rPr>
              <w:t xml:space="preserve"> pok</w:t>
            </w:r>
            <w:r w:rsidR="00C2260A">
              <w:rPr>
                <w:rFonts w:ascii="Arial" w:hAnsi="Arial"/>
                <w:b/>
                <w:color w:val="000000"/>
                <w:szCs w:val="18"/>
              </w:rPr>
              <w:t xml:space="preserve">. 114 </w:t>
            </w:r>
            <w:r w:rsidR="009A1090" w:rsidRPr="0023138F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60F33F15" w14:textId="3A5B7833" w:rsidR="009A1090" w:rsidRDefault="002018F5" w:rsidP="00431BBE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>5</w:t>
            </w:r>
            <w:r w:rsidR="009A1090" w:rsidRPr="0023138F">
              <w:rPr>
                <w:rFonts w:ascii="Arial" w:hAnsi="Arial"/>
                <w:color w:val="000000"/>
                <w:szCs w:val="18"/>
              </w:rPr>
              <w:t xml:space="preserve">. Dostawca </w:t>
            </w:r>
            <w:r w:rsidR="009A1090">
              <w:rPr>
                <w:rFonts w:ascii="Arial" w:hAnsi="Arial"/>
                <w:color w:val="000000"/>
                <w:szCs w:val="18"/>
              </w:rPr>
              <w:t>powinien przeprowadzić instruktaż</w:t>
            </w:r>
            <w:r w:rsidR="009A1090"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 w:rsidR="009A1090">
              <w:rPr>
                <w:rFonts w:ascii="Arial" w:hAnsi="Arial"/>
                <w:color w:val="000000"/>
                <w:szCs w:val="18"/>
              </w:rPr>
              <w:t xml:space="preserve">      </w:t>
            </w:r>
            <w:r w:rsidR="009A1090" w:rsidRPr="0023138F">
              <w:rPr>
                <w:rFonts w:ascii="Arial" w:hAnsi="Arial"/>
                <w:color w:val="000000"/>
                <w:szCs w:val="18"/>
              </w:rPr>
              <w:t>z obsługi i diagnostyki dostarczonej aparatury</w:t>
            </w:r>
            <w:r w:rsidR="009A1090">
              <w:rPr>
                <w:rFonts w:ascii="Arial" w:hAnsi="Arial"/>
                <w:color w:val="000000"/>
                <w:szCs w:val="18"/>
              </w:rPr>
              <w:t xml:space="preserve">        </w:t>
            </w:r>
            <w:r w:rsidR="009A1090" w:rsidRPr="0023138F">
              <w:rPr>
                <w:rFonts w:ascii="Arial" w:hAnsi="Arial"/>
                <w:color w:val="000000"/>
                <w:szCs w:val="18"/>
              </w:rPr>
              <w:t xml:space="preserve"> w języku polskim dla minimum </w:t>
            </w:r>
            <w:r w:rsidR="00C2260A">
              <w:rPr>
                <w:rFonts w:ascii="Arial" w:hAnsi="Arial"/>
                <w:b/>
                <w:color w:val="000000"/>
                <w:szCs w:val="18"/>
              </w:rPr>
              <w:t>2</w:t>
            </w:r>
            <w:r w:rsidR="006E3E2D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="009A1090" w:rsidRPr="00A0748E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="009A1090"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 w:rsidR="009A1090">
              <w:rPr>
                <w:rFonts w:ascii="Arial" w:hAnsi="Arial"/>
                <w:color w:val="000000"/>
                <w:szCs w:val="18"/>
              </w:rPr>
              <w:t xml:space="preserve">       </w:t>
            </w:r>
            <w:r w:rsidR="00431BBE">
              <w:rPr>
                <w:rFonts w:ascii="Arial" w:hAnsi="Arial"/>
                <w:color w:val="000000"/>
                <w:szCs w:val="18"/>
              </w:rPr>
              <w:t xml:space="preserve">                </w:t>
            </w:r>
            <w:r w:rsidR="009A1090">
              <w:rPr>
                <w:rFonts w:ascii="Arial" w:hAnsi="Arial"/>
                <w:color w:val="000000"/>
                <w:szCs w:val="18"/>
              </w:rPr>
              <w:t xml:space="preserve">    </w:t>
            </w:r>
            <w:r w:rsidR="009A1090" w:rsidRPr="0023138F">
              <w:rPr>
                <w:rFonts w:ascii="Arial" w:hAnsi="Arial"/>
                <w:color w:val="000000"/>
                <w:szCs w:val="18"/>
              </w:rPr>
              <w:t>w siedzibie Zamawiającego</w:t>
            </w:r>
            <w:r w:rsidR="006E3E2D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>w ciągu</w:t>
            </w:r>
            <w:r w:rsidR="006E3E2D">
              <w:rPr>
                <w:rFonts w:ascii="Arial" w:hAnsi="Arial"/>
                <w:color w:val="000000"/>
                <w:szCs w:val="18"/>
              </w:rPr>
              <w:t xml:space="preserve"> min. 2 dni</w:t>
            </w:r>
          </w:p>
          <w:p w14:paraId="6EC7E876" w14:textId="621F0FD9" w:rsidR="009A1090" w:rsidRPr="00A0748E" w:rsidRDefault="002018F5" w:rsidP="00431BBE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  <w:r w:rsidR="009A1090"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="009A1090"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9A1090"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ostarczone urządzenie musi posiadać znak bezpieczeństwa CE, a także spełniać wymagania bhp i ppoż. określone</w:t>
            </w:r>
            <w:r w:rsidR="009A109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9A1090"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</w:tc>
        <w:tc>
          <w:tcPr>
            <w:tcW w:w="4678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062DDCEC" w14:textId="77777777" w:rsidR="009A1090" w:rsidRDefault="00AB464F" w:rsidP="00AB464F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9A1090"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28810C7F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79C937E7" w14:textId="77777777" w:rsidR="009A1090" w:rsidRDefault="009A1090" w:rsidP="00431BB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7729BF8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42D64718" w14:textId="77777777" w:rsidR="009A1090" w:rsidRDefault="009A1090" w:rsidP="00431BB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17240EE" w14:textId="77777777" w:rsidR="009A1090" w:rsidRDefault="009A1090" w:rsidP="00431BB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731C2CE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12C74085" w14:textId="77777777" w:rsidR="009A1090" w:rsidRDefault="009A1090" w:rsidP="00431BB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102F50E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98FCC25" w14:textId="77777777" w:rsidR="009A1090" w:rsidRDefault="009A1090" w:rsidP="00431BB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AF45759" w14:textId="77777777" w:rsidR="000E162F" w:rsidRDefault="000E162F" w:rsidP="000E162F">
            <w:pPr>
              <w:suppressAutoHyphens/>
              <w:snapToGrid w:val="0"/>
              <w:spacing w:after="0" w:line="240" w:lineRule="auto"/>
              <w:ind w:left="14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AC7E6F9" w14:textId="77777777" w:rsidR="000E162F" w:rsidRDefault="000E162F" w:rsidP="000E162F">
            <w:pPr>
              <w:pStyle w:val="Akapitzli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697E57C3" w14:textId="03CA1781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  <w:p w14:paraId="05AD6598" w14:textId="681F361B" w:rsidR="002018F5" w:rsidRDefault="002018F5" w:rsidP="002018F5">
            <w:pPr>
              <w:suppressAutoHyphens/>
              <w:snapToGrid w:val="0"/>
              <w:spacing w:after="0" w:line="240" w:lineRule="auto"/>
              <w:ind w:left="14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F11B242" w14:textId="31F498D4" w:rsidR="002018F5" w:rsidRDefault="002018F5" w:rsidP="000E16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F97C39A" w14:textId="77777777" w:rsidR="000E162F" w:rsidRDefault="000E162F" w:rsidP="000E16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975479" w14:textId="4B319848" w:rsidR="002018F5" w:rsidRPr="00A270E1" w:rsidRDefault="002018F5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</w:tc>
      </w:tr>
      <w:tr w:rsidR="009A1090" w14:paraId="0C37A8C1" w14:textId="77777777" w:rsidTr="0091536F">
        <w:trPr>
          <w:trHeight w:val="660"/>
        </w:trPr>
        <w:tc>
          <w:tcPr>
            <w:tcW w:w="9773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3777DBCA" w14:textId="77777777" w:rsidR="009A1090" w:rsidRDefault="009A1090" w:rsidP="00431BBE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 / Oferent)</w:t>
            </w:r>
          </w:p>
        </w:tc>
      </w:tr>
    </w:tbl>
    <w:p w14:paraId="4E51BBD2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309F3A9C" w14:textId="77777777" w:rsidR="009A1090" w:rsidRPr="0091536F" w:rsidRDefault="009A1090" w:rsidP="009A1090">
      <w:pPr>
        <w:spacing w:after="0" w:line="240" w:lineRule="auto"/>
        <w:jc w:val="both"/>
        <w:rPr>
          <w:rFonts w:eastAsia="Times New Roman" w:cstheme="minorHAnsi"/>
          <w:bCs/>
          <w:i/>
          <w:sz w:val="18"/>
        </w:rPr>
      </w:pPr>
      <w:r w:rsidRPr="0091536F">
        <w:rPr>
          <w:rFonts w:eastAsia="Times New Roman" w:cstheme="minorHAnsi"/>
          <w:bCs/>
          <w:sz w:val="18"/>
        </w:rPr>
        <w:t>UWAGA: Podane w tabeli wymagania należy traktować jako minimalne. Dopuszcza się składa</w:t>
      </w:r>
      <w:r w:rsidRPr="0091536F">
        <w:rPr>
          <w:rFonts w:eastAsia="Times New Roman" w:cstheme="minorHAnsi"/>
          <w:bCs/>
          <w:sz w:val="18"/>
        </w:rPr>
        <w:softHyphen/>
        <w:t>nie ofert na urządzenia lepsze, a przynajmniej równoważne pod każdym względem. Wykonawca powinien określić                w opisie przedmiotu zamówienia</w:t>
      </w:r>
      <w:r w:rsidRPr="0091536F">
        <w:rPr>
          <w:rFonts w:eastAsia="Times New Roman" w:cstheme="minorHAnsi"/>
          <w:bCs/>
          <w:i/>
          <w:sz w:val="18"/>
        </w:rPr>
        <w:t xml:space="preserve"> – </w:t>
      </w:r>
      <w:r w:rsidRPr="0091536F">
        <w:rPr>
          <w:rFonts w:eastAsia="Times New Roman" w:cstheme="minorHAnsi"/>
          <w:bCs/>
          <w:sz w:val="18"/>
        </w:rPr>
        <w:t>producenta urządzenia oraz nazwę oferowanego produktu                                 i ewentualne inne cechy konieczne do jego jednoznacznego zidentyfikowania oraz wykazać, że oferowane przez niego urządzenia spełniają wymagania określone przez Zamawiającego poprzez dokładne opisanie oferowanych urządzeń w kolumnie nr 2 (</w:t>
      </w:r>
      <w:r w:rsidRPr="0091536F">
        <w:rPr>
          <w:rFonts w:eastAsia="Times New Roman" w:cstheme="minorHAnsi"/>
          <w:bCs/>
          <w:i/>
          <w:sz w:val="18"/>
        </w:rPr>
        <w:t>oferowane przez Wykonawcę)</w:t>
      </w:r>
    </w:p>
    <w:p w14:paraId="67984BE9" w14:textId="77777777" w:rsidR="009A1090" w:rsidRPr="0091536F" w:rsidRDefault="009A1090" w:rsidP="009A1090">
      <w:pPr>
        <w:spacing w:after="0" w:line="240" w:lineRule="auto"/>
        <w:jc w:val="both"/>
        <w:textAlignment w:val="baseline"/>
        <w:rPr>
          <w:rFonts w:eastAsia="Times New Roman" w:cstheme="minorHAnsi"/>
          <w:bCs/>
          <w:i/>
          <w:sz w:val="24"/>
          <w:szCs w:val="24"/>
        </w:rPr>
      </w:pPr>
    </w:p>
    <w:p w14:paraId="4F6F079A" w14:textId="6269C7F1" w:rsidR="00234484" w:rsidRPr="0091536F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18"/>
          <w:szCs w:val="18"/>
        </w:rPr>
      </w:pPr>
      <w:r w:rsidRPr="0091536F">
        <w:rPr>
          <w:rFonts w:ascii="Arial" w:eastAsia="Times New Roman" w:hAnsi="Arial" w:cs="Arial"/>
          <w:bCs/>
          <w:i/>
          <w:sz w:val="18"/>
          <w:szCs w:val="18"/>
        </w:rPr>
        <w:t>(</w:t>
      </w:r>
      <w:r w:rsidR="00E665A7" w:rsidRPr="0091536F">
        <w:rPr>
          <w:rFonts w:ascii="Arial" w:eastAsia="Times New Roman" w:hAnsi="Arial" w:cs="Arial"/>
          <w:bCs/>
          <w:i/>
          <w:sz w:val="18"/>
          <w:szCs w:val="18"/>
        </w:rPr>
        <w:t xml:space="preserve">Prawą kolumnę  i tabelę poniżej </w:t>
      </w:r>
      <w:r w:rsidRPr="0091536F">
        <w:rPr>
          <w:rFonts w:ascii="Arial" w:eastAsia="Times New Roman" w:hAnsi="Arial" w:cs="Arial"/>
          <w:bCs/>
          <w:i/>
          <w:sz w:val="18"/>
          <w:szCs w:val="18"/>
        </w:rPr>
        <w:t>wypełnia Wykonawca)</w:t>
      </w:r>
    </w:p>
    <w:p w14:paraId="71839089" w14:textId="77777777" w:rsid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tbl>
      <w:tblPr>
        <w:tblStyle w:val="Tabelasiatki1jasna"/>
        <w:tblW w:w="851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14"/>
        <w:gridCol w:w="3529"/>
        <w:gridCol w:w="14"/>
      </w:tblGrid>
      <w:tr w:rsidR="00CE1ACA" w:rsidRPr="008D4393" w14:paraId="4C518CA1" w14:textId="77777777" w:rsidTr="00A85D49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Align w:val="center"/>
          </w:tcPr>
          <w:p w14:paraId="1E62E71C" w14:textId="77777777" w:rsidR="00CE1ACA" w:rsidRPr="008D4393" w:rsidRDefault="00CE1ACA" w:rsidP="00431BBE">
            <w:pPr>
              <w:spacing w:line="276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5348CFAC" w14:textId="77777777" w:rsidR="00CE1ACA" w:rsidRPr="008D4393" w:rsidRDefault="00CE1ACA" w:rsidP="00431BB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Przedmiot dostawy</w:t>
            </w:r>
          </w:p>
        </w:tc>
        <w:tc>
          <w:tcPr>
            <w:tcW w:w="3543" w:type="dxa"/>
            <w:gridSpan w:val="2"/>
            <w:vAlign w:val="center"/>
          </w:tcPr>
          <w:p w14:paraId="2B53E3A9" w14:textId="77777777" w:rsidR="00CE1ACA" w:rsidRPr="008D4393" w:rsidRDefault="00CE1ACA" w:rsidP="00431BB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CE1ACA" w:rsidRPr="008D4393" w14:paraId="65AC4630" w14:textId="77777777" w:rsidTr="00A85D49">
        <w:trPr>
          <w:gridAfter w:val="1"/>
          <w:wAfter w:w="14" w:type="dxa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Align w:val="center"/>
          </w:tcPr>
          <w:p w14:paraId="6F8CEC34" w14:textId="77777777" w:rsidR="00CE1ACA" w:rsidRPr="008D4393" w:rsidRDefault="00CE1ACA" w:rsidP="00431BB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94" w:type="dxa"/>
            <w:vAlign w:val="center"/>
          </w:tcPr>
          <w:p w14:paraId="0C4E806E" w14:textId="77777777" w:rsidR="00CE1ACA" w:rsidRPr="009C31FC" w:rsidRDefault="00CE1ACA" w:rsidP="00431BBE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3AA1A10D" w14:textId="77777777" w:rsidR="00CE1ACA" w:rsidRPr="008D4393" w:rsidRDefault="00CE1ACA" w:rsidP="00431BB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sztuka</w:t>
            </w:r>
          </w:p>
        </w:tc>
      </w:tr>
      <w:tr w:rsidR="00CE1ACA" w:rsidRPr="008D4393" w14:paraId="3949124A" w14:textId="77777777" w:rsidTr="00A85D49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6" w:type="dxa"/>
            <w:gridSpan w:val="3"/>
            <w:vAlign w:val="center"/>
          </w:tcPr>
          <w:p w14:paraId="1D0D90CE" w14:textId="77777777" w:rsidR="00CE1ACA" w:rsidRPr="00C65CE7" w:rsidRDefault="00CE1ACA" w:rsidP="00431BBE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65CE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3543" w:type="dxa"/>
            <w:gridSpan w:val="2"/>
            <w:vAlign w:val="center"/>
          </w:tcPr>
          <w:p w14:paraId="2C7901DC" w14:textId="77777777" w:rsidR="00CE1ACA" w:rsidRPr="008D4393" w:rsidRDefault="00CE1ACA" w:rsidP="00431BB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CE1ACA" w:rsidRPr="008D4393" w14:paraId="6A95705B" w14:textId="77777777" w:rsidTr="00A85D49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6" w:type="dxa"/>
            <w:gridSpan w:val="3"/>
            <w:vAlign w:val="center"/>
          </w:tcPr>
          <w:p w14:paraId="434F71A8" w14:textId="77777777" w:rsidR="00CE1ACA" w:rsidRPr="008D4393" w:rsidRDefault="00CE1ACA" w:rsidP="00431BBE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(23%)</w:t>
            </w:r>
          </w:p>
        </w:tc>
        <w:tc>
          <w:tcPr>
            <w:tcW w:w="3543" w:type="dxa"/>
            <w:gridSpan w:val="2"/>
            <w:vAlign w:val="center"/>
          </w:tcPr>
          <w:p w14:paraId="59C80C87" w14:textId="77777777" w:rsidR="00CE1ACA" w:rsidRPr="008D4393" w:rsidRDefault="00CE1ACA" w:rsidP="00431BB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CE1ACA" w:rsidRPr="008D4393" w14:paraId="3678CE99" w14:textId="77777777" w:rsidTr="00A85D49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6" w:type="dxa"/>
            <w:gridSpan w:val="3"/>
            <w:vAlign w:val="center"/>
          </w:tcPr>
          <w:p w14:paraId="020440AF" w14:textId="77777777" w:rsidR="00CE1ACA" w:rsidRPr="008D4393" w:rsidRDefault="00CE1ACA" w:rsidP="00431BBE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Cena ogółem brutto (cena ofertowa)</w:t>
            </w:r>
            <w:r w:rsidRPr="008D4393">
              <w:rPr>
                <w:rFonts w:ascii="Arial" w:hAnsi="Arial" w:cs="Arial"/>
                <w:sz w:val="20"/>
                <w:szCs w:val="20"/>
              </w:rPr>
              <w:br/>
            </w: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(suma wartości netto + wartość vat):</w:t>
            </w:r>
          </w:p>
        </w:tc>
        <w:tc>
          <w:tcPr>
            <w:tcW w:w="3543" w:type="dxa"/>
            <w:gridSpan w:val="2"/>
            <w:vAlign w:val="center"/>
          </w:tcPr>
          <w:p w14:paraId="78322315" w14:textId="29023002" w:rsidR="00CE1ACA" w:rsidRPr="008D4393" w:rsidRDefault="00CE1ACA" w:rsidP="00431BB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9A98A0" w14:textId="77777777" w:rsidR="00431BBE" w:rsidRDefault="00431BBE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2E792134" w14:textId="0831238B" w:rsidR="0011134B" w:rsidRPr="0091536F" w:rsidRDefault="00CE1ACA" w:rsidP="0091536F">
      <w:pPr>
        <w:tabs>
          <w:tab w:val="left" w:pos="540"/>
          <w:tab w:val="left" w:pos="780"/>
        </w:tabs>
        <w:ind w:left="-567" w:right="-428"/>
        <w:jc w:val="center"/>
        <w:rPr>
          <w:rFonts w:ascii="Arial" w:hAnsi="Arial" w:cs="Arial"/>
          <w:color w:val="000000"/>
          <w:sz w:val="16"/>
          <w:szCs w:val="16"/>
          <w:u w:val="single"/>
        </w:rPr>
      </w:pPr>
      <w:r w:rsidRPr="00F47EA9">
        <w:rPr>
          <w:rFonts w:ascii="Arial" w:hAnsi="Arial" w:cs="Arial"/>
          <w:b/>
          <w:sz w:val="16"/>
          <w:szCs w:val="18"/>
          <w:highlight w:val="yellow"/>
        </w:rPr>
        <w:t>Oferta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powinna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być sporządzona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w języku polskim, z zachowaniem postaci elektronicznej i podpisana kwalifikowanym</w:t>
      </w:r>
      <w:r>
        <w:rPr>
          <w:rFonts w:ascii="Arial" w:hAnsi="Arial" w:cs="Arial"/>
          <w:b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podpisem elektronicznym lub w postaci elektronicznej opatrzonej</w:t>
      </w:r>
      <w:r w:rsidRPr="00F47EA9">
        <w:rPr>
          <w:rFonts w:ascii="Arial" w:hAnsi="Arial" w:cs="Arial"/>
          <w:b/>
          <w:sz w:val="16"/>
          <w:szCs w:val="18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podpisem zaufanym lub podpisem osobistym</w:t>
      </w:r>
      <w:r>
        <w:rPr>
          <w:rFonts w:ascii="Arial" w:hAnsi="Arial" w:cs="Arial"/>
          <w:b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(elektronicznym)</w:t>
      </w:r>
      <w:r w:rsidRPr="00F47EA9">
        <w:rPr>
          <w:rFonts w:ascii="Arial" w:hAnsi="Arial" w:cs="Arial"/>
          <w:sz w:val="16"/>
          <w:szCs w:val="18"/>
          <w:highlight w:val="yellow"/>
        </w:rPr>
        <w:t>.</w:t>
      </w:r>
      <w:r w:rsidR="0011134B">
        <w:rPr>
          <w:rFonts w:ascii="Arial" w:eastAsia="Times New Roman" w:hAnsi="Arial" w:cs="Arial"/>
          <w:bCs/>
          <w:sz w:val="24"/>
          <w:szCs w:val="24"/>
        </w:rPr>
        <w:t xml:space="preserve">                                                 </w:t>
      </w:r>
    </w:p>
    <w:sectPr w:rsidR="0011134B" w:rsidRPr="0091536F" w:rsidSect="0091536F">
      <w:footerReference w:type="default" r:id="rId8"/>
      <w:pgSz w:w="11906" w:h="16838"/>
      <w:pgMar w:top="567" w:right="1418" w:bottom="709" w:left="1134" w:header="85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7C086" w14:textId="77777777" w:rsidR="0069750D" w:rsidRDefault="0069750D">
      <w:pPr>
        <w:spacing w:after="0" w:line="240" w:lineRule="auto"/>
      </w:pPr>
      <w:r>
        <w:separator/>
      </w:r>
    </w:p>
  </w:endnote>
  <w:endnote w:type="continuationSeparator" w:id="0">
    <w:p w14:paraId="69F7AE7C" w14:textId="77777777" w:rsidR="0069750D" w:rsidRDefault="00697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2745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7F24E1F" w14:textId="66279CA8" w:rsidR="0091536F" w:rsidRPr="0091536F" w:rsidRDefault="0091536F">
        <w:pPr>
          <w:pStyle w:val="Stopka"/>
          <w:jc w:val="right"/>
          <w:rPr>
            <w:sz w:val="18"/>
            <w:szCs w:val="18"/>
          </w:rPr>
        </w:pPr>
        <w:r w:rsidRPr="0091536F">
          <w:rPr>
            <w:sz w:val="18"/>
            <w:szCs w:val="18"/>
          </w:rPr>
          <w:fldChar w:fldCharType="begin"/>
        </w:r>
        <w:r w:rsidRPr="0091536F">
          <w:rPr>
            <w:sz w:val="18"/>
            <w:szCs w:val="18"/>
          </w:rPr>
          <w:instrText>PAGE   \* MERGEFORMAT</w:instrText>
        </w:r>
        <w:r w:rsidRPr="0091536F">
          <w:rPr>
            <w:sz w:val="18"/>
            <w:szCs w:val="18"/>
          </w:rPr>
          <w:fldChar w:fldCharType="separate"/>
        </w:r>
        <w:r w:rsidRPr="0091536F">
          <w:rPr>
            <w:sz w:val="18"/>
            <w:szCs w:val="18"/>
          </w:rPr>
          <w:t>2</w:t>
        </w:r>
        <w:r w:rsidRPr="0091536F">
          <w:rPr>
            <w:sz w:val="18"/>
            <w:szCs w:val="18"/>
          </w:rPr>
          <w:fldChar w:fldCharType="end"/>
        </w:r>
      </w:p>
    </w:sdtContent>
  </w:sdt>
  <w:p w14:paraId="1838CDF2" w14:textId="77777777" w:rsidR="00431BBE" w:rsidRDefault="00431B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09F6C" w14:textId="77777777" w:rsidR="0069750D" w:rsidRDefault="0069750D">
      <w:pPr>
        <w:spacing w:after="0" w:line="240" w:lineRule="auto"/>
      </w:pPr>
      <w:r>
        <w:separator/>
      </w:r>
    </w:p>
  </w:footnote>
  <w:footnote w:type="continuationSeparator" w:id="0">
    <w:p w14:paraId="0D9124D7" w14:textId="77777777" w:rsidR="0069750D" w:rsidRDefault="006975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14403"/>
    <w:multiLevelType w:val="hybridMultilevel"/>
    <w:tmpl w:val="7CAE90D4"/>
    <w:lvl w:ilvl="0" w:tplc="8EE6A272">
      <w:start w:val="1"/>
      <w:numFmt w:val="decimal"/>
      <w:lvlText w:val="%1."/>
      <w:lvlJc w:val="left"/>
      <w:pPr>
        <w:ind w:left="462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7" w:hanging="360"/>
      </w:pPr>
    </w:lvl>
    <w:lvl w:ilvl="2" w:tplc="0415001B" w:tentative="1">
      <w:start w:val="1"/>
      <w:numFmt w:val="lowerRoman"/>
      <w:lvlText w:val="%3."/>
      <w:lvlJc w:val="right"/>
      <w:pPr>
        <w:ind w:left="1887" w:hanging="180"/>
      </w:pPr>
    </w:lvl>
    <w:lvl w:ilvl="3" w:tplc="0415000F" w:tentative="1">
      <w:start w:val="1"/>
      <w:numFmt w:val="decimal"/>
      <w:lvlText w:val="%4."/>
      <w:lvlJc w:val="left"/>
      <w:pPr>
        <w:ind w:left="2607" w:hanging="360"/>
      </w:pPr>
    </w:lvl>
    <w:lvl w:ilvl="4" w:tplc="04150019" w:tentative="1">
      <w:start w:val="1"/>
      <w:numFmt w:val="lowerLetter"/>
      <w:lvlText w:val="%5."/>
      <w:lvlJc w:val="left"/>
      <w:pPr>
        <w:ind w:left="3327" w:hanging="360"/>
      </w:pPr>
    </w:lvl>
    <w:lvl w:ilvl="5" w:tplc="0415001B" w:tentative="1">
      <w:start w:val="1"/>
      <w:numFmt w:val="lowerRoman"/>
      <w:lvlText w:val="%6."/>
      <w:lvlJc w:val="right"/>
      <w:pPr>
        <w:ind w:left="4047" w:hanging="180"/>
      </w:pPr>
    </w:lvl>
    <w:lvl w:ilvl="6" w:tplc="0415000F" w:tentative="1">
      <w:start w:val="1"/>
      <w:numFmt w:val="decimal"/>
      <w:lvlText w:val="%7."/>
      <w:lvlJc w:val="left"/>
      <w:pPr>
        <w:ind w:left="4767" w:hanging="360"/>
      </w:pPr>
    </w:lvl>
    <w:lvl w:ilvl="7" w:tplc="04150019" w:tentative="1">
      <w:start w:val="1"/>
      <w:numFmt w:val="lowerLetter"/>
      <w:lvlText w:val="%8."/>
      <w:lvlJc w:val="left"/>
      <w:pPr>
        <w:ind w:left="5487" w:hanging="360"/>
      </w:pPr>
    </w:lvl>
    <w:lvl w:ilvl="8" w:tplc="041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19575D7E"/>
    <w:multiLevelType w:val="hybridMultilevel"/>
    <w:tmpl w:val="D86A03EA"/>
    <w:lvl w:ilvl="0" w:tplc="5D02806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2E547B"/>
    <w:multiLevelType w:val="hybridMultilevel"/>
    <w:tmpl w:val="6D26C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C76AB"/>
    <w:multiLevelType w:val="hybridMultilevel"/>
    <w:tmpl w:val="7CB24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5905D2"/>
    <w:multiLevelType w:val="hybridMultilevel"/>
    <w:tmpl w:val="ABBA8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3579A"/>
    <w:multiLevelType w:val="hybridMultilevel"/>
    <w:tmpl w:val="319488D8"/>
    <w:lvl w:ilvl="0" w:tplc="2A0C5A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ED2228"/>
    <w:multiLevelType w:val="hybridMultilevel"/>
    <w:tmpl w:val="69647D38"/>
    <w:lvl w:ilvl="0" w:tplc="71B245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194E61"/>
    <w:multiLevelType w:val="hybridMultilevel"/>
    <w:tmpl w:val="1ACEAD8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B1D5438"/>
    <w:multiLevelType w:val="hybridMultilevel"/>
    <w:tmpl w:val="8AC2D910"/>
    <w:lvl w:ilvl="0" w:tplc="ECF2A31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E01C2"/>
    <w:multiLevelType w:val="hybridMultilevel"/>
    <w:tmpl w:val="DFAC61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CA047F"/>
    <w:multiLevelType w:val="hybridMultilevel"/>
    <w:tmpl w:val="7DE8B956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D3D4D"/>
    <w:multiLevelType w:val="hybridMultilevel"/>
    <w:tmpl w:val="F1D620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DD3C0C"/>
    <w:multiLevelType w:val="hybridMultilevel"/>
    <w:tmpl w:val="8E8E7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F2B1E"/>
    <w:multiLevelType w:val="hybridMultilevel"/>
    <w:tmpl w:val="C4D22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E14B8"/>
    <w:multiLevelType w:val="hybridMultilevel"/>
    <w:tmpl w:val="47002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FF17B5"/>
    <w:multiLevelType w:val="hybridMultilevel"/>
    <w:tmpl w:val="456CB58C"/>
    <w:lvl w:ilvl="0" w:tplc="04150001">
      <w:start w:val="1"/>
      <w:numFmt w:val="bullet"/>
      <w:lvlText w:val=""/>
      <w:lvlJc w:val="left"/>
      <w:pPr>
        <w:ind w:left="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21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1"/>
  </w:num>
  <w:num w:numId="3">
    <w:abstractNumId w:val="4"/>
  </w:num>
  <w:num w:numId="4">
    <w:abstractNumId w:val="19"/>
  </w:num>
  <w:num w:numId="5">
    <w:abstractNumId w:val="11"/>
  </w:num>
  <w:num w:numId="6">
    <w:abstractNumId w:val="8"/>
  </w:num>
  <w:num w:numId="7">
    <w:abstractNumId w:val="12"/>
  </w:num>
  <w:num w:numId="8">
    <w:abstractNumId w:val="14"/>
  </w:num>
  <w:num w:numId="9">
    <w:abstractNumId w:val="13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5"/>
  </w:num>
  <w:num w:numId="15">
    <w:abstractNumId w:val="18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0"/>
  </w:num>
  <w:num w:numId="19">
    <w:abstractNumId w:val="5"/>
  </w:num>
  <w:num w:numId="20">
    <w:abstractNumId w:val="2"/>
  </w:num>
  <w:num w:numId="21">
    <w:abstractNumId w:val="3"/>
  </w:num>
  <w:num w:numId="22">
    <w:abstractNumId w:val="16"/>
  </w:num>
  <w:num w:numId="23">
    <w:abstractNumId w:val="17"/>
  </w:num>
  <w:num w:numId="2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zyna.smolinska@pwr.edu.pl">
    <w15:presenceInfo w15:providerId="AD" w15:userId="S-1-5-21-879307659-2998601478-310266305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1"/>
    <w:rsid w:val="0000715C"/>
    <w:rsid w:val="00015EC4"/>
    <w:rsid w:val="00023FF1"/>
    <w:rsid w:val="000506DA"/>
    <w:rsid w:val="000819A9"/>
    <w:rsid w:val="00086B04"/>
    <w:rsid w:val="000E162F"/>
    <w:rsid w:val="0011134B"/>
    <w:rsid w:val="00115CCF"/>
    <w:rsid w:val="00194564"/>
    <w:rsid w:val="001E43A4"/>
    <w:rsid w:val="002018F5"/>
    <w:rsid w:val="00234484"/>
    <w:rsid w:val="0026341B"/>
    <w:rsid w:val="0029105B"/>
    <w:rsid w:val="00291202"/>
    <w:rsid w:val="002C26A1"/>
    <w:rsid w:val="002E5684"/>
    <w:rsid w:val="002F3B64"/>
    <w:rsid w:val="002F5916"/>
    <w:rsid w:val="00357BB6"/>
    <w:rsid w:val="003771F3"/>
    <w:rsid w:val="00381341"/>
    <w:rsid w:val="003A49B8"/>
    <w:rsid w:val="003A792B"/>
    <w:rsid w:val="00431BBE"/>
    <w:rsid w:val="00436338"/>
    <w:rsid w:val="00444CF7"/>
    <w:rsid w:val="00461FE7"/>
    <w:rsid w:val="004712AF"/>
    <w:rsid w:val="004A75FF"/>
    <w:rsid w:val="004E1D81"/>
    <w:rsid w:val="004F514B"/>
    <w:rsid w:val="005205B2"/>
    <w:rsid w:val="00525797"/>
    <w:rsid w:val="00574E02"/>
    <w:rsid w:val="005B5BB5"/>
    <w:rsid w:val="00622341"/>
    <w:rsid w:val="00691DA8"/>
    <w:rsid w:val="0069750D"/>
    <w:rsid w:val="006B1F25"/>
    <w:rsid w:val="006C41CF"/>
    <w:rsid w:val="006C443D"/>
    <w:rsid w:val="006E3E2D"/>
    <w:rsid w:val="00797FC3"/>
    <w:rsid w:val="007B1F5A"/>
    <w:rsid w:val="007C6CCD"/>
    <w:rsid w:val="00853120"/>
    <w:rsid w:val="00856A28"/>
    <w:rsid w:val="008D217D"/>
    <w:rsid w:val="008E3C44"/>
    <w:rsid w:val="0091536F"/>
    <w:rsid w:val="00934047"/>
    <w:rsid w:val="00960C6F"/>
    <w:rsid w:val="00980991"/>
    <w:rsid w:val="009A1090"/>
    <w:rsid w:val="009A33E4"/>
    <w:rsid w:val="009D6DB5"/>
    <w:rsid w:val="009F3AD3"/>
    <w:rsid w:val="00A77DF9"/>
    <w:rsid w:val="00A85D49"/>
    <w:rsid w:val="00AB464F"/>
    <w:rsid w:val="00AD1135"/>
    <w:rsid w:val="00B44E05"/>
    <w:rsid w:val="00B52901"/>
    <w:rsid w:val="00B61ED6"/>
    <w:rsid w:val="00BD334A"/>
    <w:rsid w:val="00BF1724"/>
    <w:rsid w:val="00BF74A2"/>
    <w:rsid w:val="00C2260A"/>
    <w:rsid w:val="00CB6392"/>
    <w:rsid w:val="00CE1ACA"/>
    <w:rsid w:val="00CE3EF3"/>
    <w:rsid w:val="00D541E6"/>
    <w:rsid w:val="00D86AC6"/>
    <w:rsid w:val="00DE2CAB"/>
    <w:rsid w:val="00DF7CDE"/>
    <w:rsid w:val="00E6242A"/>
    <w:rsid w:val="00E665A7"/>
    <w:rsid w:val="00E91256"/>
    <w:rsid w:val="00EC1E11"/>
    <w:rsid w:val="00F34DDF"/>
    <w:rsid w:val="00F570BD"/>
    <w:rsid w:val="00F6664B"/>
    <w:rsid w:val="00F745F9"/>
    <w:rsid w:val="00F8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F5BCAD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C2260A"/>
    <w:pPr>
      <w:keepNext/>
      <w:tabs>
        <w:tab w:val="left" w:pos="-851"/>
        <w:tab w:val="left" w:pos="0"/>
        <w:tab w:val="left" w:pos="851"/>
        <w:tab w:val="left" w:pos="1702"/>
        <w:tab w:val="left" w:pos="2553"/>
        <w:tab w:val="left" w:pos="3403"/>
        <w:tab w:val="left" w:pos="4254"/>
        <w:tab w:val="left" w:pos="5105"/>
        <w:tab w:val="left" w:pos="5956"/>
        <w:tab w:val="left" w:pos="6807"/>
        <w:tab w:val="left" w:pos="7657"/>
        <w:tab w:val="left" w:pos="8508"/>
        <w:tab w:val="left" w:pos="9359"/>
        <w:tab w:val="left" w:pos="10210"/>
        <w:tab w:val="left" w:pos="11061"/>
        <w:tab w:val="left" w:pos="11911"/>
        <w:tab w:val="left" w:pos="12762"/>
        <w:tab w:val="left" w:pos="13613"/>
        <w:tab w:val="left" w:pos="14464"/>
        <w:tab w:val="left" w:pos="15315"/>
        <w:tab w:val="left" w:pos="16165"/>
        <w:tab w:val="left" w:pos="17016"/>
        <w:tab w:val="left" w:pos="17867"/>
        <w:tab w:val="left" w:pos="18718"/>
        <w:tab w:val="left" w:pos="19569"/>
        <w:tab w:val="left" w:pos="20419"/>
        <w:tab w:val="left" w:pos="21270"/>
        <w:tab w:val="left" w:pos="22121"/>
        <w:tab w:val="left" w:pos="22972"/>
        <w:tab w:val="left" w:pos="23823"/>
        <w:tab w:val="left" w:pos="24673"/>
        <w:tab w:val="left" w:pos="25524"/>
        <w:tab w:val="left" w:pos="26375"/>
        <w:tab w:val="left" w:pos="27226"/>
        <w:tab w:val="left" w:pos="28077"/>
        <w:tab w:val="left" w:pos="28927"/>
        <w:tab w:val="left" w:pos="29778"/>
      </w:tabs>
      <w:autoSpaceDE w:val="0"/>
      <w:autoSpaceDN w:val="0"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table" w:styleId="Tabelasiatki1jasna">
    <w:name w:val="Grid Table 1 Light"/>
    <w:basedOn w:val="Standardowy"/>
    <w:uiPriority w:val="46"/>
    <w:rsid w:val="00CE1A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semiHidden/>
    <w:rsid w:val="00111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1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113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1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34B"/>
  </w:style>
  <w:style w:type="paragraph" w:styleId="Akapitzlist">
    <w:name w:val="List Paragraph"/>
    <w:basedOn w:val="Normalny"/>
    <w:uiPriority w:val="34"/>
    <w:qFormat/>
    <w:rsid w:val="00C2260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2260A"/>
    <w:pPr>
      <w:autoSpaceDE w:val="0"/>
      <w:autoSpaceDN w:val="0"/>
      <w:spacing w:after="120" w:line="480" w:lineRule="auto"/>
    </w:pPr>
    <w:rPr>
      <w:rFonts w:ascii="Tms Rmn" w:eastAsia="Times New Roman" w:hAnsi="Tms Rmn" w:cs="Times New Roman"/>
      <w:sz w:val="20"/>
      <w:szCs w:val="20"/>
      <w:lang w:val="da-DK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2260A"/>
    <w:rPr>
      <w:rFonts w:ascii="Tms Rmn" w:eastAsia="Times New Roman" w:hAnsi="Tms Rmn" w:cs="Times New Roman"/>
      <w:sz w:val="20"/>
      <w:szCs w:val="20"/>
      <w:lang w:val="da-DK" w:eastAsia="pl-PL"/>
    </w:rPr>
  </w:style>
  <w:style w:type="character" w:customStyle="1" w:styleId="Nagwek3Znak">
    <w:name w:val="Nagłówek 3 Znak"/>
    <w:basedOn w:val="Domylnaczcionkaakapitu"/>
    <w:link w:val="Nagwek3"/>
    <w:rsid w:val="00C226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B0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6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6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6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6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6B04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E1D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89B9F-D6F2-4980-B82F-611DB6026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1109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Ewa Modlinger</cp:lastModifiedBy>
  <cp:revision>7</cp:revision>
  <dcterms:created xsi:type="dcterms:W3CDTF">2025-11-18T13:30:00Z</dcterms:created>
  <dcterms:modified xsi:type="dcterms:W3CDTF">2025-12-01T10:13:00Z</dcterms:modified>
</cp:coreProperties>
</file>